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8E6" w:rsidRPr="00C615F6" w:rsidRDefault="00F528E6" w:rsidP="00F528E6">
      <w:pPr>
        <w:pStyle w:val="af1"/>
        <w:tabs>
          <w:tab w:val="left" w:pos="2580"/>
          <w:tab w:val="left" w:pos="2985"/>
        </w:tabs>
        <w:spacing w:after="120" w:line="276" w:lineRule="auto"/>
        <w:rPr>
          <w:rFonts w:ascii="Times New Roman" w:hAnsi="Times New Roman" w:cs="Times New Roman"/>
          <w:b/>
          <w:color w:val="7F7F7F" w:themeColor="text1" w:themeTint="80"/>
          <w:sz w:val="32"/>
          <w:szCs w:val="32"/>
        </w:rPr>
      </w:pPr>
      <w:r>
        <w:rPr>
          <w:rFonts w:ascii="Times New Roman" w:hAnsi="Times New Roman" w:cs="Times New Roman"/>
          <w:b/>
          <w:color w:val="7F7F7F" w:themeColor="text1" w:themeTint="80"/>
          <w:sz w:val="32"/>
          <w:szCs w:val="32"/>
        </w:rPr>
        <w:t xml:space="preserve">          </w:t>
      </w:r>
      <w:r>
        <w:rPr>
          <w:rFonts w:ascii="Times New Roman" w:hAnsi="Times New Roman" w:cs="Times New Roman"/>
          <w:b/>
          <w:noProof/>
          <w:color w:val="7F7F7F" w:themeColor="text1" w:themeTint="80"/>
          <w:sz w:val="32"/>
          <w:szCs w:val="32"/>
          <w:lang w:eastAsia="bg-BG"/>
        </w:rPr>
        <w:drawing>
          <wp:inline distT="0" distB="0" distL="0" distR="0" wp14:anchorId="7745B740" wp14:editId="48940CE8">
            <wp:extent cx="1006475" cy="668942"/>
            <wp:effectExtent l="0" t="0" r="0" b="0"/>
            <wp:docPr id="23" name="Картина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4122" cy="674024"/>
                    </a:xfrm>
                    <a:prstGeom prst="rect">
                      <a:avLst/>
                    </a:prstGeom>
                    <a:noFill/>
                  </pic:spPr>
                </pic:pic>
              </a:graphicData>
            </a:graphic>
          </wp:inline>
        </w:drawing>
      </w:r>
      <w:r>
        <w:rPr>
          <w:rFonts w:ascii="Times New Roman" w:hAnsi="Times New Roman" w:cs="Times New Roman"/>
          <w:b/>
          <w:color w:val="7F7F7F" w:themeColor="text1" w:themeTint="80"/>
          <w:sz w:val="32"/>
          <w:szCs w:val="32"/>
          <w:lang w:val="en-US"/>
        </w:rPr>
        <w:t xml:space="preserve">       </w:t>
      </w:r>
      <w:r>
        <w:rPr>
          <w:rFonts w:ascii="Times New Roman" w:hAnsi="Times New Roman" w:cs="Times New Roman"/>
          <w:b/>
          <w:noProof/>
          <w:color w:val="7F7F7F" w:themeColor="text1" w:themeTint="80"/>
          <w:sz w:val="32"/>
          <w:szCs w:val="32"/>
          <w:lang w:eastAsia="bg-BG"/>
        </w:rPr>
        <w:drawing>
          <wp:inline distT="0" distB="0" distL="0" distR="0" wp14:anchorId="72C00774" wp14:editId="4BEAF1EA">
            <wp:extent cx="678815" cy="678815"/>
            <wp:effectExtent l="0" t="0" r="0" b="0"/>
            <wp:docPr id="24" name="Картина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8815" cy="678815"/>
                    </a:xfrm>
                    <a:prstGeom prst="rect">
                      <a:avLst/>
                    </a:prstGeom>
                    <a:noFill/>
                  </pic:spPr>
                </pic:pic>
              </a:graphicData>
            </a:graphic>
          </wp:inline>
        </w:drawing>
      </w:r>
      <w:r>
        <w:rPr>
          <w:rFonts w:ascii="Times New Roman" w:hAnsi="Times New Roman" w:cs="Times New Roman"/>
          <w:b/>
          <w:color w:val="7F7F7F" w:themeColor="text1" w:themeTint="80"/>
          <w:sz w:val="32"/>
          <w:szCs w:val="32"/>
          <w:lang w:val="en-US"/>
        </w:rPr>
        <w:t xml:space="preserve">       </w:t>
      </w:r>
      <w:r>
        <w:rPr>
          <w:rFonts w:ascii="Times New Roman" w:hAnsi="Times New Roman" w:cs="Times New Roman"/>
          <w:b/>
          <w:noProof/>
          <w:color w:val="7F7F7F" w:themeColor="text1" w:themeTint="80"/>
          <w:sz w:val="32"/>
          <w:szCs w:val="32"/>
          <w:lang w:eastAsia="bg-BG"/>
        </w:rPr>
        <w:drawing>
          <wp:inline distT="0" distB="0" distL="0" distR="0" wp14:anchorId="0F4F72C1" wp14:editId="75F21A4C">
            <wp:extent cx="1664360" cy="693420"/>
            <wp:effectExtent l="0" t="0" r="0" b="0"/>
            <wp:docPr id="25" name="Картина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4534" cy="693492"/>
                    </a:xfrm>
                    <a:prstGeom prst="rect">
                      <a:avLst/>
                    </a:prstGeom>
                    <a:noFill/>
                  </pic:spPr>
                </pic:pic>
              </a:graphicData>
            </a:graphic>
          </wp:inline>
        </w:drawing>
      </w:r>
      <w:r w:rsidRPr="00C615F6">
        <w:rPr>
          <w:rFonts w:ascii="Times New Roman" w:hAnsi="Times New Roman" w:cs="Times New Roman"/>
          <w:b/>
          <w:noProof/>
          <w:color w:val="7F7F7F" w:themeColor="text1" w:themeTint="80"/>
          <w:sz w:val="32"/>
          <w:szCs w:val="32"/>
          <w:lang w:eastAsia="bg-BG"/>
        </w:rPr>
        <w:drawing>
          <wp:inline distT="0" distB="0" distL="0" distR="0" wp14:anchorId="63E7BAB0" wp14:editId="4BF1CD20">
            <wp:extent cx="1285875" cy="731741"/>
            <wp:effectExtent l="0" t="0" r="0" b="0"/>
            <wp:docPr id="26" name="Картина 26" descr="ÐÐ¿ÐµÑÐ°ÑÐ¸Ð²Ð½Ð° Ð¿ÑÐ¾Ð³ÑÐ°Ð¼Ð° 'ÐÐºÐ¾Ð»Ð½Ð° ÑÑÐµÐ´Ð°' 2007-2013 Ð³. - ÑÐµÑÐµÐ½Ð¸Ñ Ð·Ð° Ð¿Ð¾-Ð´Ð¾Ð±ÑÑ Ð¶Ð¸Ð²Ð¾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ÐÐ¿ÐµÑÐ°ÑÐ¸Ð²Ð½Ð° Ð¿ÑÐ¾Ð³ÑÐ°Ð¼Ð° 'ÐÐºÐ¾Ð»Ð½Ð° ÑÑÐµÐ´Ð°' 2007-2013 Ð³. - ÑÐµÑÐµÐ½Ð¸Ñ Ð·Ð° Ð¿Ð¾-Ð´Ð¾Ð±ÑÑ Ð¶Ð¸Ð²Ð¾Ñ"/>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9108" cy="744962"/>
                    </a:xfrm>
                    <a:prstGeom prst="rect">
                      <a:avLst/>
                    </a:prstGeom>
                    <a:noFill/>
                    <a:ln>
                      <a:noFill/>
                    </a:ln>
                  </pic:spPr>
                </pic:pic>
              </a:graphicData>
            </a:graphic>
          </wp:inline>
        </w:drawing>
      </w:r>
      <w:r>
        <w:rPr>
          <w:rFonts w:ascii="Times New Roman" w:hAnsi="Times New Roman" w:cs="Times New Roman"/>
          <w:b/>
          <w:color w:val="7F7F7F" w:themeColor="text1" w:themeTint="80"/>
          <w:sz w:val="32"/>
          <w:szCs w:val="32"/>
        </w:rPr>
        <w:t xml:space="preserve">      </w:t>
      </w:r>
      <w:r w:rsidRPr="00C615F6">
        <w:rPr>
          <w:rFonts w:ascii="Times New Roman" w:hAnsi="Times New Roman" w:cs="Times New Roman"/>
          <w:b/>
          <w:color w:val="7F7F7F" w:themeColor="text1" w:themeTint="80"/>
          <w:sz w:val="32"/>
          <w:szCs w:val="32"/>
        </w:rPr>
        <w:t xml:space="preserve">                   </w:t>
      </w:r>
      <w:r>
        <w:rPr>
          <w:rFonts w:ascii="Times New Roman" w:hAnsi="Times New Roman" w:cs="Times New Roman"/>
          <w:b/>
          <w:color w:val="7F7F7F" w:themeColor="text1" w:themeTint="80"/>
          <w:sz w:val="32"/>
          <w:szCs w:val="32"/>
        </w:rPr>
        <w:t xml:space="preserve">            </w:t>
      </w:r>
    </w:p>
    <w:p w:rsidR="00F528E6" w:rsidRDefault="00F528E6" w:rsidP="00F528E6">
      <w:pPr>
        <w:pStyle w:val="af1"/>
        <w:pBdr>
          <w:bottom w:val="double" w:sz="4" w:space="1" w:color="auto"/>
        </w:pBdr>
        <w:tabs>
          <w:tab w:val="left" w:pos="2580"/>
          <w:tab w:val="left" w:pos="2985"/>
        </w:tabs>
        <w:spacing w:line="360" w:lineRule="auto"/>
        <w:jc w:val="center"/>
        <w:rPr>
          <w:rFonts w:ascii="Times New Roman" w:hAnsi="Times New Roman" w:cs="Times New Roman"/>
          <w:b/>
          <w:bCs/>
          <w:i/>
          <w:iCs/>
          <w:spacing w:val="6"/>
          <w:sz w:val="20"/>
          <w:szCs w:val="20"/>
        </w:rPr>
      </w:pPr>
    </w:p>
    <w:p w:rsidR="000E1842" w:rsidRPr="00F528E6" w:rsidRDefault="00F528E6" w:rsidP="00F528E6">
      <w:pPr>
        <w:pStyle w:val="af1"/>
        <w:pBdr>
          <w:bottom w:val="double" w:sz="4" w:space="1" w:color="auto"/>
        </w:pBdr>
        <w:tabs>
          <w:tab w:val="left" w:pos="2580"/>
          <w:tab w:val="left" w:pos="2985"/>
        </w:tabs>
        <w:spacing w:line="360" w:lineRule="auto"/>
        <w:jc w:val="center"/>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Европейски фонд за регионално развитие</w:t>
      </w:r>
    </w:p>
    <w:p w:rsidR="000E1842" w:rsidRPr="00241760" w:rsidRDefault="000E1842" w:rsidP="000E1842">
      <w:pPr>
        <w:jc w:val="center"/>
        <w:rPr>
          <w:rFonts w:ascii="Times New Roman" w:eastAsia="Times New Roman" w:hAnsi="Times New Roman" w:cs="Times New Roman"/>
          <w:sz w:val="16"/>
          <w:szCs w:val="16"/>
          <w:lang w:val="ru-RU" w:eastAsia="fr-FR"/>
        </w:rPr>
      </w:pPr>
      <w:bookmarkStart w:id="0" w:name="_GoBack"/>
      <w:bookmarkEnd w:id="0"/>
    </w:p>
    <w:p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rsidR="00241760" w:rsidRPr="00197909" w:rsidRDefault="00241760" w:rsidP="00241760">
      <w:pPr>
        <w:spacing w:after="0" w:line="240" w:lineRule="auto"/>
        <w:jc w:val="right"/>
        <w:rPr>
          <w:rFonts w:ascii="Times New Roman" w:eastAsia="Times New Roman" w:hAnsi="Times New Roman" w:cs="Times New Roman"/>
          <w:sz w:val="24"/>
          <w:szCs w:val="24"/>
          <w:lang w:eastAsia="bg-BG"/>
        </w:rPr>
      </w:pPr>
      <w:r w:rsidRPr="00241760">
        <w:rPr>
          <w:rFonts w:ascii="Times New Roman" w:eastAsia="Times New Roman" w:hAnsi="Times New Roman" w:cs="Times New Roman"/>
          <w:b/>
          <w:i/>
          <w:sz w:val="20"/>
          <w:szCs w:val="20"/>
          <w:lang w:eastAsia="bg-BG"/>
        </w:rPr>
        <w:t xml:space="preserve">по </w:t>
      </w:r>
      <w:r w:rsidRPr="00F528E6">
        <w:rPr>
          <w:rFonts w:ascii="Times New Roman" w:eastAsia="Times New Roman" w:hAnsi="Times New Roman" w:cs="Times New Roman"/>
          <w:b/>
          <w:i/>
          <w:sz w:val="20"/>
          <w:szCs w:val="20"/>
          <w:lang w:eastAsia="bg-BG"/>
        </w:rPr>
        <w:t>процедура</w:t>
      </w:r>
      <w:r w:rsidRPr="00F528E6">
        <w:rPr>
          <w:rFonts w:ascii="Times New Roman" w:eastAsia="Times New Roman" w:hAnsi="Times New Roman" w:cs="Times New Roman"/>
          <w:b/>
          <w:i/>
          <w:sz w:val="20"/>
          <w:szCs w:val="20"/>
          <w:lang w:val="ru-RU" w:eastAsia="bg-BG"/>
        </w:rPr>
        <w:t xml:space="preserve">  </w:t>
      </w:r>
      <w:r w:rsidR="00F528E6" w:rsidRPr="00F528E6">
        <w:rPr>
          <w:rFonts w:ascii="Times New Roman" w:eastAsia="Times New Roman" w:hAnsi="Times New Roman" w:cs="Times New Roman"/>
          <w:b/>
          <w:i/>
          <w:sz w:val="20"/>
          <w:szCs w:val="20"/>
          <w:lang w:val="ru-RU" w:eastAsia="bg-BG"/>
        </w:rPr>
        <w:t>BG16M1OP002-3.008</w:t>
      </w:r>
    </w:p>
    <w:p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84329E" w:rsidP="00315149">
            <w:pPr>
              <w:spacing w:after="0" w:line="240" w:lineRule="auto"/>
              <w:rPr>
                <w:rFonts w:ascii="Times New Roman" w:hAnsi="Times New Roman" w:cs="Times New Roman"/>
                <w:color w:val="5F5F5F"/>
                <w:sz w:val="18"/>
                <w:szCs w:val="18"/>
              </w:rPr>
            </w:pPr>
            <w:r>
              <w:rPr>
                <w:rFonts w:ascii="Times New Roman" w:hAnsi="Times New Roman" w:cs="Times New Roman"/>
                <w:noProof/>
                <w:color w:val="5F5F5F"/>
                <w:sz w:val="18"/>
                <w:szCs w:val="18"/>
                <w:lang w:val="en-US"/>
              </w:rPr>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B42FF2" w:rsidRDefault="00B42FF2" w:rsidP="00315149">
                        <w:pPr>
                          <w:jc w:val="center"/>
                          <w:rPr>
                            <w:rFonts w:ascii="Bookman Old Style" w:hAnsi="Bookman Old Style"/>
                            <w:sz w:val="28"/>
                            <w:szCs w:val="28"/>
                          </w:rPr>
                        </w:pPr>
                      </w:p>
                      <w:p w:rsidR="00B42FF2" w:rsidRDefault="00B42FF2" w:rsidP="00315149">
                        <w:pPr>
                          <w:jc w:val="center"/>
                        </w:pPr>
                      </w:p>
                    </w:txbxContent>
                  </v:textbox>
                </v:shape>
              </w:pict>
            </w:r>
            <w:r w:rsidR="00315149"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535EE6" w:rsidRDefault="00663D0E" w:rsidP="00663D0E">
      <w:pPr>
        <w:spacing w:after="0" w:line="240" w:lineRule="auto"/>
        <w:jc w:val="center"/>
        <w:rPr>
          <w:rFonts w:ascii="Times New Roman" w:hAnsi="Times New Roman" w:cs="Times New Roman"/>
          <w:sz w:val="24"/>
          <w:szCs w:val="24"/>
          <w:lang w:val="en-US"/>
        </w:rPr>
      </w:pPr>
      <w:r w:rsidRPr="00535EE6">
        <w:rPr>
          <w:rFonts w:ascii="Times New Roman" w:hAnsi="Times New Roman" w:cs="Times New Roman"/>
          <w:sz w:val="24"/>
          <w:szCs w:val="24"/>
        </w:rPr>
        <w:t>................................../.................................</w:t>
      </w:r>
      <w:r w:rsidRPr="00535EE6">
        <w:rPr>
          <w:rStyle w:val="af0"/>
          <w:rFonts w:ascii="Times New Roman" w:hAnsi="Times New Roman" w:cs="Times New Roman"/>
          <w:sz w:val="24"/>
          <w:szCs w:val="24"/>
        </w:rPr>
        <w:footnoteReference w:id="1"/>
      </w:r>
    </w:p>
    <w:p w:rsidR="00D0454E" w:rsidRPr="00535EE6" w:rsidRDefault="00D0454E" w:rsidP="00663D0E">
      <w:pPr>
        <w:spacing w:after="0" w:line="240" w:lineRule="auto"/>
        <w:jc w:val="center"/>
        <w:rPr>
          <w:rFonts w:ascii="Times New Roman" w:hAnsi="Times New Roman" w:cs="Times New Roman"/>
          <w:sz w:val="24"/>
          <w:szCs w:val="24"/>
          <w:lang w:val="en-US"/>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rsidR="00F5592C" w:rsidRDefault="00460C5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w:t>
      </w:r>
      <w:r w:rsidR="00F5592C" w:rsidRPr="00F5592C">
        <w:rPr>
          <w:rFonts w:ascii="Times New Roman" w:hAnsi="Times New Roman" w:cs="Times New Roman"/>
          <w:sz w:val="24"/>
          <w:szCs w:val="24"/>
        </w:rPr>
        <w:t>на предоставяне на безвъзмездна финансова помощ чрез подбор</w:t>
      </w:r>
    </w:p>
    <w:p w:rsidR="00460C5D" w:rsidRPr="00535EE6" w:rsidRDefault="00B95BE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af0"/>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844829" w:rsidRPr="00844829">
        <w:rPr>
          <w:rFonts w:ascii="Times New Roman" w:hAnsi="Times New Roman" w:cs="Times New Roman"/>
          <w:b/>
          <w:i/>
          <w:sz w:val="24"/>
          <w:szCs w:val="24"/>
        </w:rPr>
        <w:t xml:space="preserve">„Подобряване на природозащитното състояние на видове в мрежата Натура 2000 чрез подхода ВОМР в територията на МИГ </w:t>
      </w:r>
      <w:r w:rsidR="00CE1461">
        <w:rPr>
          <w:rFonts w:ascii="Times New Roman" w:hAnsi="Times New Roman" w:cs="Times New Roman"/>
          <w:b/>
          <w:i/>
          <w:sz w:val="24"/>
          <w:szCs w:val="24"/>
        </w:rPr>
        <w:t>Поморие</w:t>
      </w:r>
      <w:r w:rsidR="00844829" w:rsidRPr="00844829">
        <w:rPr>
          <w:rFonts w:ascii="Times New Roman" w:hAnsi="Times New Roman" w:cs="Times New Roman"/>
          <w:b/>
          <w:i/>
          <w:sz w:val="24"/>
          <w:szCs w:val="24"/>
        </w:rPr>
        <w:t>“</w:t>
      </w:r>
      <w:r w:rsidR="00D17ACF" w:rsidRPr="00535EE6">
        <w:rPr>
          <w:rFonts w:ascii="Times New Roman" w:hAnsi="Times New Roman" w:cs="Times New Roman"/>
          <w:sz w:val="24"/>
          <w:szCs w:val="24"/>
        </w:rPr>
        <w:t>,</w:t>
      </w:r>
    </w:p>
    <w:p w:rsidR="00B95BED" w:rsidRPr="00535EE6" w:rsidRDefault="00B95BE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535EE6">
        <w:rPr>
          <w:rFonts w:ascii="Times New Roman" w:hAnsi="Times New Roman" w:cs="Times New Roman"/>
          <w:sz w:val="24"/>
          <w:szCs w:val="24"/>
          <w:lang w:val="en-US"/>
        </w:rPr>
        <w:tab/>
      </w:r>
      <w:r w:rsidRPr="00535EE6">
        <w:rPr>
          <w:rFonts w:ascii="Times New Roman" w:hAnsi="Times New Roman" w:cs="Times New Roman"/>
          <w:sz w:val="24"/>
          <w:szCs w:val="24"/>
          <w:lang w:val="en-US"/>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DE0C25" w:rsidRPr="00535EE6" w:rsidRDefault="00622568" w:rsidP="008E4CC9">
      <w:pPr>
        <w:pStyle w:val="ad"/>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Настоящият договор се сключва на основание чл. 4</w:t>
      </w:r>
      <w:r>
        <w:rPr>
          <w:rFonts w:ascii="Times New Roman" w:eastAsia="Times New Roman" w:hAnsi="Times New Roman" w:cs="Times New Roman"/>
          <w:sz w:val="24"/>
          <w:szCs w:val="24"/>
          <w:lang w:eastAsia="fr-FR"/>
        </w:rPr>
        <w:t>8</w:t>
      </w:r>
      <w:r w:rsidRPr="00535EE6">
        <w:rPr>
          <w:rFonts w:ascii="Times New Roman" w:eastAsia="Times New Roman" w:hAnsi="Times New Roman" w:cs="Times New Roman"/>
          <w:sz w:val="24"/>
          <w:szCs w:val="24"/>
          <w:lang w:eastAsia="fr-FR"/>
        </w:rPr>
        <w:t xml:space="preserve">, ал. </w:t>
      </w:r>
      <w:r>
        <w:rPr>
          <w:rFonts w:ascii="Times New Roman" w:eastAsia="Times New Roman" w:hAnsi="Times New Roman" w:cs="Times New Roman"/>
          <w:sz w:val="24"/>
          <w:szCs w:val="24"/>
          <w:lang w:eastAsia="fr-FR"/>
        </w:rPr>
        <w:t xml:space="preserve">1 и ал. 2 от </w:t>
      </w:r>
      <w:r>
        <w:rPr>
          <w:rFonts w:ascii="Times New Roman" w:eastAsia="Times New Roman" w:hAnsi="Times New Roman" w:cs="Times New Roman"/>
          <w:bCs/>
          <w:sz w:val="24"/>
          <w:szCs w:val="24"/>
          <w:lang w:eastAsia="fr-FR"/>
        </w:rPr>
        <w:t>П</w:t>
      </w:r>
      <w:r w:rsidRPr="009B23FF">
        <w:rPr>
          <w:rFonts w:ascii="Times New Roman" w:eastAsia="Times New Roman" w:hAnsi="Times New Roman" w:cs="Times New Roman"/>
          <w:bCs/>
          <w:sz w:val="24"/>
          <w:szCs w:val="24"/>
          <w:lang w:eastAsia="fr-FR"/>
        </w:rPr>
        <w:t>остановление </w:t>
      </w:r>
      <w:r>
        <w:rPr>
          <w:rFonts w:ascii="Times New Roman" w:eastAsia="Times New Roman" w:hAnsi="Times New Roman" w:cs="Times New Roman"/>
          <w:bCs/>
          <w:sz w:val="24"/>
          <w:szCs w:val="24"/>
          <w:lang w:eastAsia="fr-FR"/>
        </w:rPr>
        <w:t xml:space="preserve">на Министерския съвет </w:t>
      </w:r>
      <w:r w:rsidRPr="009B23FF">
        <w:rPr>
          <w:rFonts w:ascii="Times New Roman" w:eastAsia="Times New Roman" w:hAnsi="Times New Roman" w:cs="Times New Roman"/>
          <w:bCs/>
          <w:sz w:val="24"/>
          <w:szCs w:val="24"/>
          <w:lang w:eastAsia="fr-FR"/>
        </w:rPr>
        <w:t>№ 161 от 4 юли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w:t>
      </w:r>
      <w:r>
        <w:rPr>
          <w:rFonts w:ascii="Times New Roman" w:eastAsia="Times New Roman" w:hAnsi="Times New Roman" w:cs="Times New Roman"/>
          <w:bCs/>
          <w:sz w:val="24"/>
          <w:szCs w:val="24"/>
          <w:lang w:eastAsia="fr-FR"/>
        </w:rPr>
        <w:t>ъзка с изпълнението на подхода „</w:t>
      </w:r>
      <w:r w:rsidR="00C862A9">
        <w:rPr>
          <w:rFonts w:ascii="Times New Roman" w:eastAsia="Times New Roman" w:hAnsi="Times New Roman" w:cs="Times New Roman"/>
          <w:bCs/>
          <w:sz w:val="24"/>
          <w:szCs w:val="24"/>
          <w:lang w:eastAsia="fr-FR"/>
        </w:rPr>
        <w:t>В</w:t>
      </w:r>
      <w:r w:rsidRPr="009B23FF">
        <w:rPr>
          <w:rFonts w:ascii="Times New Roman" w:eastAsia="Times New Roman" w:hAnsi="Times New Roman" w:cs="Times New Roman"/>
          <w:bCs/>
          <w:sz w:val="24"/>
          <w:szCs w:val="24"/>
          <w:lang w:eastAsia="fr-FR"/>
        </w:rPr>
        <w:t>одено от общностите местно развитие</w:t>
      </w:r>
      <w:r>
        <w:rPr>
          <w:rFonts w:ascii="Times New Roman" w:eastAsia="Times New Roman" w:hAnsi="Times New Roman" w:cs="Times New Roman"/>
          <w:bCs/>
          <w:sz w:val="24"/>
          <w:szCs w:val="24"/>
          <w:lang w:eastAsia="fr-FR"/>
        </w:rPr>
        <w:t>“</w:t>
      </w:r>
      <w:r w:rsidRPr="009B23FF">
        <w:rPr>
          <w:rFonts w:ascii="Times New Roman" w:eastAsia="Times New Roman" w:hAnsi="Times New Roman" w:cs="Times New Roman"/>
          <w:bCs/>
          <w:sz w:val="24"/>
          <w:szCs w:val="24"/>
          <w:lang w:eastAsia="fr-FR"/>
        </w:rPr>
        <w:t xml:space="preserve"> за периода 2014</w:t>
      </w:r>
      <w:r>
        <w:rPr>
          <w:rFonts w:ascii="Times New Roman" w:eastAsia="Times New Roman" w:hAnsi="Times New Roman" w:cs="Times New Roman"/>
          <w:bCs/>
          <w:sz w:val="24"/>
          <w:szCs w:val="24"/>
          <w:lang w:eastAsia="fr-FR"/>
        </w:rPr>
        <w:t>-</w:t>
      </w:r>
      <w:r w:rsidRPr="009B23FF">
        <w:rPr>
          <w:rFonts w:ascii="Times New Roman" w:eastAsia="Times New Roman" w:hAnsi="Times New Roman" w:cs="Times New Roman"/>
          <w:bCs/>
          <w:sz w:val="24"/>
          <w:szCs w:val="24"/>
          <w:lang w:eastAsia="fr-FR"/>
        </w:rPr>
        <w:t>2020 г.</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ПМС № 161/2016 г.</w:t>
      </w:r>
      <w:r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w:t>
      </w:r>
      <w:r w:rsidR="00B95BED"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Pr="00622568">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xml:space="preserve">, назначена със Заповед № ………../…….. г. на </w:t>
      </w:r>
      <w:r w:rsidR="00F5592C">
        <w:rPr>
          <w:rFonts w:ascii="Times New Roman" w:eastAsia="Times New Roman" w:hAnsi="Times New Roman" w:cs="Times New Roman"/>
          <w:sz w:val="24"/>
          <w:szCs w:val="24"/>
          <w:lang w:eastAsia="fr-FR"/>
        </w:rPr>
        <w:t xml:space="preserve">Председателя на </w:t>
      </w:r>
      <w:r w:rsidRPr="00622568">
        <w:rPr>
          <w:rFonts w:ascii="Times New Roman" w:eastAsia="Times New Roman" w:hAnsi="Times New Roman" w:cs="Times New Roman"/>
          <w:sz w:val="24"/>
          <w:szCs w:val="24"/>
          <w:lang w:eastAsia="fr-FR"/>
        </w:rPr>
        <w:t xml:space="preserve">Управителния съвет на МИГ </w:t>
      </w:r>
      <w:r w:rsidR="009E25B2">
        <w:rPr>
          <w:rFonts w:ascii="Times New Roman" w:eastAsia="Times New Roman" w:hAnsi="Times New Roman" w:cs="Times New Roman"/>
          <w:sz w:val="24"/>
          <w:szCs w:val="24"/>
          <w:lang w:eastAsia="fr-FR"/>
        </w:rPr>
        <w:t xml:space="preserve">Поморие </w:t>
      </w:r>
      <w:r w:rsidR="00DE0C25" w:rsidRPr="00535EE6">
        <w:rPr>
          <w:rFonts w:ascii="Times New Roman" w:eastAsia="Times New Roman" w:hAnsi="Times New Roman" w:cs="Times New Roman"/>
          <w:sz w:val="24"/>
          <w:szCs w:val="24"/>
          <w:lang w:eastAsia="fr-FR"/>
        </w:rPr>
        <w:t xml:space="preserve">и въз основа на доклад за оценка </w:t>
      </w:r>
      <w:r w:rsidRPr="00622568">
        <w:rPr>
          <w:rFonts w:ascii="Times New Roman" w:eastAsia="Times New Roman" w:hAnsi="Times New Roman" w:cs="Times New Roman"/>
          <w:sz w:val="24"/>
          <w:szCs w:val="24"/>
          <w:lang w:eastAsia="fr-FR"/>
        </w:rPr>
        <w:t xml:space="preserve">на комисията </w:t>
      </w:r>
      <w:r w:rsidR="00DE0C25" w:rsidRPr="00535EE6">
        <w:rPr>
          <w:rFonts w:ascii="Times New Roman" w:eastAsia="Times New Roman" w:hAnsi="Times New Roman" w:cs="Times New Roman"/>
          <w:sz w:val="24"/>
          <w:szCs w:val="24"/>
          <w:lang w:eastAsia="fr-FR"/>
        </w:rPr>
        <w:t>от …………..…… г.</w:t>
      </w:r>
      <w:r w:rsidR="00663D0E" w:rsidRPr="00535EE6">
        <w:rPr>
          <w:rStyle w:val="af0"/>
          <w:rFonts w:ascii="Times New Roman" w:eastAsia="Times New Roman" w:hAnsi="Times New Roman" w:cs="Times New Roman"/>
          <w:sz w:val="24"/>
          <w:szCs w:val="24"/>
          <w:lang w:eastAsia="fr-FR"/>
        </w:rPr>
        <w:footnoteReference w:id="3"/>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rsidR="00DE0C25" w:rsidRPr="00535EE6" w:rsidRDefault="00DE0C25" w:rsidP="008E4CC9">
      <w:pPr>
        <w:pStyle w:val="ad"/>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rsidR="009A7C1B" w:rsidRPr="00535EE6"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ad"/>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lastRenderedPageBreak/>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622568">
        <w:rPr>
          <w:rFonts w:ascii="Times New Roman" w:eastAsia="Times New Roman" w:hAnsi="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ad"/>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pStyle w:val="ad"/>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rsidR="00A17611" w:rsidRDefault="0079715B" w:rsidP="00A17611">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 xml:space="preserve">с БУЛСТАТ/ЕИК ……………………,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представляван</w:t>
      </w:r>
      <w:r w:rsidR="00B20B5B">
        <w:rPr>
          <w:rFonts w:ascii="Times New Roman" w:eastAsia="Times New Roman" w:hAnsi="Times New Roman" w:cs="Times New Roman"/>
          <w:sz w:val="24"/>
          <w:szCs w:val="24"/>
          <w:lang w:eastAsia="fr-FR"/>
        </w:rPr>
        <w:t>о</w:t>
      </w:r>
      <w:r w:rsidR="00B95BED" w:rsidRPr="00535EE6">
        <w:rPr>
          <w:rFonts w:ascii="Times New Roman" w:eastAsia="Times New Roman" w:hAnsi="Times New Roman" w:cs="Times New Roman"/>
          <w:sz w:val="24"/>
          <w:szCs w:val="24"/>
          <w:lang w:eastAsia="fr-FR"/>
        </w:rPr>
        <w:t xml:space="preserve"> от…</w:t>
      </w:r>
      <w:r w:rsidR="00DE6E51" w:rsidRPr="00535EE6">
        <w:rPr>
          <w:rFonts w:ascii="Times New Roman" w:eastAsia="Times New Roman" w:hAnsi="Times New Roman" w:cs="Times New Roman"/>
          <w:sz w:val="24"/>
          <w:szCs w:val="24"/>
          <w:lang w:eastAsia="fr-FR"/>
        </w:rPr>
        <w:t>……………</w:t>
      </w:r>
      <w:r w:rsidR="00A9632C"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A2C3F"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в качеството си на ………………………………………..……...…..</w:t>
      </w:r>
      <w:r w:rsidR="007874C0">
        <w:rPr>
          <w:rFonts w:ascii="Times New Roman" w:eastAsia="Times New Roman" w:hAnsi="Times New Roman" w:cs="Times New Roman"/>
          <w:sz w:val="24"/>
          <w:szCs w:val="24"/>
          <w:lang w:eastAsia="fr-FR"/>
        </w:rPr>
        <w:t xml:space="preserve"> и </w:t>
      </w:r>
      <w:r w:rsidR="007874C0">
        <w:rPr>
          <w:rFonts w:ascii="Times New Roman" w:eastAsia="Times New Roman" w:hAnsi="Times New Roman"/>
          <w:sz w:val="24"/>
          <w:szCs w:val="24"/>
          <w:lang w:eastAsia="fr-FR"/>
        </w:rPr>
        <w:t>……………………………..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2A2CF5">
        <w:rPr>
          <w:rFonts w:ascii="Times New Roman" w:eastAsia="Times New Roman" w:hAnsi="Times New Roman" w:cs="Times New Roman"/>
          <w:b/>
          <w:sz w:val="24"/>
          <w:szCs w:val="24"/>
          <w:lang w:eastAsia="fr-FR"/>
        </w:rPr>
        <w:t>Бенефициент</w:t>
      </w:r>
      <w:r w:rsidR="003F13E4" w:rsidRPr="00535EE6">
        <w:rPr>
          <w:rFonts w:ascii="Times New Roman" w:eastAsia="Times New Roman" w:hAnsi="Times New Roman" w:cs="Times New Roman"/>
          <w:sz w:val="24"/>
          <w:szCs w:val="24"/>
          <w:lang w:eastAsia="fr-FR"/>
        </w:rPr>
        <w:t>,</w:t>
      </w:r>
      <w:r w:rsidR="002A2CF5">
        <w:rPr>
          <w:b/>
          <w:sz w:val="24"/>
          <w:szCs w:val="24"/>
        </w:rPr>
        <w:t xml:space="preserve"> </w:t>
      </w:r>
      <w:r w:rsidR="00A17611" w:rsidRPr="00535EE6">
        <w:rPr>
          <w:rFonts w:ascii="Times New Roman" w:eastAsia="Times New Roman" w:hAnsi="Times New Roman" w:cs="Times New Roman"/>
          <w:sz w:val="24"/>
          <w:szCs w:val="24"/>
          <w:lang w:eastAsia="fr-FR"/>
        </w:rPr>
        <w:t>от друга стран</w:t>
      </w:r>
      <w:r w:rsidR="00100413">
        <w:rPr>
          <w:rFonts w:ascii="Times New Roman" w:eastAsia="Times New Roman" w:hAnsi="Times New Roman" w:cs="Times New Roman"/>
          <w:sz w:val="24"/>
          <w:szCs w:val="24"/>
          <w:lang w:eastAsia="fr-FR"/>
        </w:rPr>
        <w:t>а</w:t>
      </w:r>
    </w:p>
    <w:p w:rsidR="00100413" w:rsidRPr="00535EE6" w:rsidRDefault="00100413" w:rsidP="00A17611">
      <w:pPr>
        <w:spacing w:after="0" w:line="264" w:lineRule="auto"/>
        <w:jc w:val="both"/>
        <w:rPr>
          <w:sz w:val="24"/>
          <w:szCs w:val="24"/>
        </w:rPr>
      </w:pPr>
    </w:p>
    <w:p w:rsidR="00100413" w:rsidRDefault="00100413" w:rsidP="00100413">
      <w:pPr>
        <w:spacing w:after="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w:t>
      </w:r>
    </w:p>
    <w:p w:rsidR="00A17611" w:rsidRPr="00535EE6" w:rsidRDefault="00100413" w:rsidP="00100413">
      <w:pPr>
        <w:pStyle w:val="ad"/>
        <w:spacing w:before="80" w:after="80" w:line="240" w:lineRule="auto"/>
        <w:ind w:left="0"/>
        <w:jc w:val="both"/>
        <w:rPr>
          <w:rFonts w:ascii="Times New Roman" w:eastAsia="Times New Roman" w:hAnsi="Times New Roman" w:cs="Times New Roman"/>
          <w:i/>
          <w:sz w:val="24"/>
          <w:szCs w:val="24"/>
          <w:lang w:eastAsia="fr-FR"/>
        </w:rPr>
      </w:pPr>
      <w:r w:rsidRPr="0083605B">
        <w:rPr>
          <w:rFonts w:ascii="Times New Roman" w:eastAsia="Times New Roman" w:hAnsi="Times New Roman" w:cs="Times New Roman"/>
          <w:sz w:val="24"/>
          <w:szCs w:val="24"/>
          <w:lang w:eastAsia="fr-FR"/>
        </w:rPr>
        <w:t>…………………………………………………………., (</w:t>
      </w:r>
      <w:r w:rsidRPr="00100413">
        <w:rPr>
          <w:rFonts w:ascii="Times New Roman" w:eastAsia="Times New Roman" w:hAnsi="Times New Roman" w:cs="Times New Roman"/>
          <w:i/>
          <w:sz w:val="24"/>
          <w:szCs w:val="24"/>
          <w:lang w:eastAsia="fr-FR"/>
        </w:rPr>
        <w:t>адрес и ЕИК на МИГ</w:t>
      </w:r>
      <w:r w:rsidRPr="0083605B">
        <w:rPr>
          <w:rFonts w:ascii="Times New Roman" w:eastAsia="Times New Roman" w:hAnsi="Times New Roman" w:cs="Times New Roman"/>
          <w:sz w:val="24"/>
          <w:szCs w:val="24"/>
          <w:lang w:eastAsia="fr-FR"/>
        </w:rPr>
        <w:t xml:space="preserve">), представлявано от …………………………………………………………………… в качеството на председател на Управителния съвет на </w:t>
      </w:r>
      <w:r w:rsidR="009B5554">
        <w:rPr>
          <w:rFonts w:ascii="Times New Roman" w:eastAsia="Times New Roman" w:hAnsi="Times New Roman" w:cs="Times New Roman"/>
          <w:sz w:val="24"/>
          <w:szCs w:val="24"/>
          <w:lang w:eastAsia="fr-FR"/>
        </w:rPr>
        <w:t xml:space="preserve">СНЦ „Местна </w:t>
      </w:r>
      <w:proofErr w:type="spellStart"/>
      <w:r w:rsidR="009B5554">
        <w:rPr>
          <w:rFonts w:ascii="Times New Roman" w:eastAsia="Times New Roman" w:hAnsi="Times New Roman" w:cs="Times New Roman"/>
          <w:sz w:val="24"/>
          <w:szCs w:val="24"/>
          <w:lang w:eastAsia="fr-FR"/>
        </w:rPr>
        <w:t>инициатина</w:t>
      </w:r>
      <w:proofErr w:type="spellEnd"/>
      <w:r w:rsidR="009B5554">
        <w:rPr>
          <w:rFonts w:ascii="Times New Roman" w:eastAsia="Times New Roman" w:hAnsi="Times New Roman" w:cs="Times New Roman"/>
          <w:sz w:val="24"/>
          <w:szCs w:val="24"/>
          <w:lang w:eastAsia="fr-FR"/>
        </w:rPr>
        <w:t xml:space="preserve"> група </w:t>
      </w:r>
      <w:r w:rsidR="009E25B2">
        <w:rPr>
          <w:rFonts w:ascii="Times New Roman" w:eastAsia="Times New Roman" w:hAnsi="Times New Roman" w:cs="Times New Roman"/>
          <w:sz w:val="24"/>
          <w:szCs w:val="24"/>
          <w:lang w:eastAsia="fr-FR"/>
        </w:rPr>
        <w:t>Поморие</w:t>
      </w:r>
      <w:r w:rsidRPr="0083605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Pr="0083605B">
        <w:rPr>
          <w:rFonts w:ascii="Times New Roman" w:eastAsia="Times New Roman" w:hAnsi="Times New Roman" w:cs="Times New Roman"/>
          <w:sz w:val="24"/>
          <w:szCs w:val="24"/>
          <w:lang w:eastAsia="fr-FR"/>
        </w:rPr>
        <w:t>наричан по-нататък МИГ</w:t>
      </w:r>
      <w:r w:rsidR="009B5554">
        <w:rPr>
          <w:rFonts w:ascii="Times New Roman" w:eastAsia="Times New Roman" w:hAnsi="Times New Roman" w:cs="Times New Roman"/>
          <w:sz w:val="24"/>
          <w:szCs w:val="24"/>
          <w:lang w:eastAsia="fr-FR"/>
        </w:rPr>
        <w:t xml:space="preserve"> Поморие</w:t>
      </w:r>
      <w:r w:rsidR="00A17611" w:rsidRPr="00535EE6">
        <w:rPr>
          <w:rFonts w:ascii="Times New Roman" w:eastAsia="Times New Roman" w:hAnsi="Times New Roman" w:cs="Times New Roman"/>
          <w:sz w:val="24"/>
          <w:szCs w:val="24"/>
          <w:lang w:eastAsia="fr-FR"/>
        </w:rPr>
        <w:t xml:space="preserve">         </w:t>
      </w:r>
    </w:p>
    <w:p w:rsidR="00A17611" w:rsidRPr="00535EE6" w:rsidRDefault="00A17611" w:rsidP="008E4CC9">
      <w:pPr>
        <w:pStyle w:val="ad"/>
        <w:spacing w:after="0" w:line="240" w:lineRule="auto"/>
        <w:ind w:left="1068"/>
        <w:rPr>
          <w:rFonts w:ascii="Times New Roman" w:hAnsi="Times New Roman" w:cs="Times New Roman"/>
          <w:lang w:eastAsia="fr-FR"/>
        </w:rPr>
      </w:pPr>
    </w:p>
    <w:p w:rsidR="00082379" w:rsidRPr="00535EE6" w:rsidRDefault="009A7C1B" w:rsidP="008E4CC9">
      <w:pPr>
        <w:pStyle w:val="ad"/>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ad"/>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1F0EA0" w:rsidRPr="001F0EA0">
        <w:rPr>
          <w:rFonts w:ascii="Times New Roman" w:eastAsia="Times New Roman" w:hAnsi="Times New Roman" w:cs="Times New Roman"/>
          <w:b/>
          <w:i/>
          <w:sz w:val="24"/>
          <w:szCs w:val="24"/>
          <w:lang w:eastAsia="fr-FR"/>
        </w:rPr>
        <w:t xml:space="preserve">Подобряване на природозащитното състояние на видове в мрежата Натура 2000 чрез подхода ВОМР в територията на МИГ </w:t>
      </w:r>
      <w:r w:rsidR="009E25B2">
        <w:rPr>
          <w:rFonts w:ascii="Times New Roman" w:eastAsia="Times New Roman" w:hAnsi="Times New Roman" w:cs="Times New Roman"/>
          <w:b/>
          <w:i/>
          <w:sz w:val="24"/>
          <w:szCs w:val="24"/>
          <w:lang w:eastAsia="fr-FR"/>
        </w:rPr>
        <w:t>Поморие</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rsidR="00C61651" w:rsidRPr="00535EE6" w:rsidRDefault="00C61651" w:rsidP="008E4CC9">
      <w:pPr>
        <w:pStyle w:val="ad"/>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rsidR="0087760B" w:rsidRPr="00263EA3" w:rsidRDefault="0087760B"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rsidR="0087760B" w:rsidRPr="00535EE6" w:rsidRDefault="0087760B"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rsidR="0095794F" w:rsidRPr="00535EE6" w:rsidRDefault="0095794F"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p>
    <w:p w:rsidR="0095794F" w:rsidRPr="00535EE6" w:rsidRDefault="0095794F" w:rsidP="00B415F2">
      <w:pPr>
        <w:pStyle w:val="ad"/>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недопустими разходи. </w:t>
      </w:r>
      <w:r w:rsidR="00AD7C74">
        <w:rPr>
          <w:rFonts w:ascii="Times New Roman" w:eastAsia="Times New Roman" w:hAnsi="Times New Roman" w:cs="Times New Roman"/>
          <w:sz w:val="24"/>
          <w:szCs w:val="24"/>
          <w:lang w:eastAsia="fr-FR"/>
        </w:rPr>
        <w:t xml:space="preserve"> </w:t>
      </w: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lastRenderedPageBreak/>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индикатори за резултат:</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F3636A" w:rsidRPr="00535EE6" w:rsidRDefault="00DE6E51" w:rsidP="008E4CC9">
      <w:pPr>
        <w:pStyle w:val="ad"/>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0E0BAE" w:rsidRPr="00D30B0F">
        <w:rPr>
          <w:rFonts w:ascii="Times New Roman" w:eastAsia="Times New Roman" w:hAnsi="Times New Roman" w:cs="Times New Roman"/>
          <w:sz w:val="24"/>
          <w:szCs w:val="24"/>
          <w:lang w:eastAsia="fr-FR"/>
        </w:rPr>
        <w:t xml:space="preserve">Проекта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 xml:space="preserve">на </w:t>
      </w:r>
      <w:r w:rsidR="001F0EA0" w:rsidRPr="001F0EA0">
        <w:rPr>
          <w:rFonts w:ascii="Times New Roman" w:eastAsia="Times New Roman" w:hAnsi="Times New Roman" w:cs="Times New Roman"/>
          <w:sz w:val="24"/>
          <w:szCs w:val="24"/>
          <w:lang w:eastAsia="fr-FR"/>
        </w:rPr>
        <w:t>Управителния съвет на МИГ и клаузите на настоящия договор</w:t>
      </w:r>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ad"/>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rsidR="00665F9B" w:rsidRDefault="00660F43" w:rsidP="00E33D10">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Авансовото плащане по </w:t>
      </w:r>
      <w:r w:rsidR="004B03DF" w:rsidRPr="00535EE6">
        <w:rPr>
          <w:rFonts w:ascii="Times New Roman" w:eastAsia="Times New Roman" w:hAnsi="Times New Roman" w:cs="Times New Roman"/>
          <w:sz w:val="24"/>
          <w:szCs w:val="24"/>
          <w:lang w:eastAsia="fr-FR"/>
        </w:rPr>
        <w:t xml:space="preserve">административния </w:t>
      </w:r>
      <w:r w:rsidRPr="00535EE6">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535EE6">
        <w:rPr>
          <w:rFonts w:ascii="Times New Roman" w:eastAsia="Times New Roman" w:hAnsi="Times New Roman" w:cs="Times New Roman"/>
          <w:sz w:val="24"/>
          <w:szCs w:val="24"/>
          <w:lang w:eastAsia="fr-FR"/>
        </w:rPr>
        <w:t>безвъзмездна</w:t>
      </w:r>
      <w:r w:rsidRPr="00535EE6">
        <w:rPr>
          <w:rFonts w:ascii="Times New Roman" w:eastAsia="Times New Roman" w:hAnsi="Times New Roman" w:cs="Times New Roman"/>
          <w:sz w:val="24"/>
          <w:szCs w:val="24"/>
          <w:lang w:eastAsia="fr-FR"/>
        </w:rPr>
        <w:t xml:space="preserve"> финансова помощ </w:t>
      </w:r>
      <w:r w:rsidR="0038072B" w:rsidRPr="00535EE6">
        <w:rPr>
          <w:rFonts w:ascii="Times New Roman" w:eastAsia="Times New Roman" w:hAnsi="Times New Roman" w:cs="Times New Roman"/>
          <w:sz w:val="24"/>
          <w:szCs w:val="24"/>
          <w:lang w:eastAsia="fr-FR"/>
        </w:rPr>
        <w:t xml:space="preserve">за </w:t>
      </w:r>
      <w:r w:rsidR="0063399B" w:rsidRPr="00535EE6">
        <w:rPr>
          <w:rFonts w:ascii="Times New Roman" w:eastAsia="Times New Roman" w:hAnsi="Times New Roman" w:cs="Times New Roman"/>
          <w:sz w:val="24"/>
          <w:szCs w:val="24"/>
          <w:lang w:eastAsia="fr-FR"/>
        </w:rPr>
        <w:t xml:space="preserve">Проекта </w:t>
      </w:r>
      <w:r w:rsidR="00E33D10">
        <w:rPr>
          <w:rFonts w:ascii="Times New Roman" w:eastAsia="Times New Roman" w:hAnsi="Times New Roman" w:cs="Times New Roman"/>
          <w:sz w:val="24"/>
          <w:szCs w:val="24"/>
          <w:lang w:eastAsia="fr-FR"/>
        </w:rPr>
        <w:t>по т. 2.1.</w:t>
      </w:r>
    </w:p>
    <w:p w:rsidR="0054301B" w:rsidRPr="00535EE6" w:rsidRDefault="00660F43" w:rsidP="009541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Общият размер на междинните плащания </w:t>
      </w:r>
      <w:r w:rsidR="00CA41D8" w:rsidRPr="00535EE6">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222586">
        <w:rPr>
          <w:rFonts w:ascii="Times New Roman" w:eastAsia="Times New Roman" w:hAnsi="Times New Roman" w:cs="Times New Roman"/>
          <w:sz w:val="24"/>
          <w:szCs w:val="24"/>
          <w:lang w:eastAsia="fr-FR"/>
        </w:rPr>
        <w:t>Бенефициента</w:t>
      </w:r>
      <w:r w:rsidR="00660F43" w:rsidRPr="00535EE6">
        <w:rPr>
          <w:rFonts w:ascii="Times New Roman" w:eastAsia="Times New Roman" w:hAnsi="Times New Roman" w:cs="Times New Roman"/>
          <w:sz w:val="24"/>
          <w:szCs w:val="24"/>
          <w:lang w:eastAsia="fr-FR"/>
        </w:rPr>
        <w:t>:</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0E7CFF">
        <w:rPr>
          <w:rFonts w:ascii="Times New Roman" w:eastAsia="Times New Roman" w:hAnsi="Times New Roman" w:cs="Times New Roman"/>
          <w:b/>
          <w:sz w:val="24"/>
          <w:szCs w:val="24"/>
          <w:lang w:eastAsia="fr-FR"/>
        </w:rPr>
        <w:t>3.</w:t>
      </w:r>
      <w:r w:rsidR="006E361D" w:rsidRPr="000E7CFF">
        <w:rPr>
          <w:rFonts w:ascii="Times New Roman" w:eastAsia="Times New Roman" w:hAnsi="Times New Roman" w:cs="Times New Roman"/>
          <w:b/>
          <w:sz w:val="24"/>
          <w:szCs w:val="24"/>
          <w:lang w:eastAsia="fr-FR"/>
        </w:rPr>
        <w:t>4</w:t>
      </w:r>
      <w:r w:rsidRPr="000E7CFF">
        <w:rPr>
          <w:rFonts w:ascii="Times New Roman" w:eastAsia="Times New Roman" w:hAnsi="Times New Roman" w:cs="Times New Roman"/>
          <w:b/>
          <w:sz w:val="24"/>
          <w:szCs w:val="24"/>
          <w:lang w:eastAsia="fr-FR"/>
        </w:rPr>
        <w:t>.</w:t>
      </w:r>
      <w:r w:rsidRPr="000E7CFF">
        <w:rPr>
          <w:rFonts w:ascii="Times New Roman" w:eastAsia="Times New Roman" w:hAnsi="Times New Roman" w:cs="Times New Roman"/>
          <w:sz w:val="24"/>
          <w:szCs w:val="24"/>
          <w:lang w:eastAsia="fr-FR"/>
        </w:rPr>
        <w:t xml:space="preserve"> </w:t>
      </w:r>
      <w:r w:rsidR="004F7AD1" w:rsidRPr="000E7CFF">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w:t>
      </w:r>
      <w:r w:rsidR="00552354" w:rsidRPr="000E7CFF">
        <w:rPr>
          <w:rFonts w:ascii="Times New Roman" w:eastAsia="Times New Roman" w:hAnsi="Times New Roman" w:cs="Times New Roman"/>
          <w:sz w:val="24"/>
          <w:szCs w:val="24"/>
          <w:lang w:eastAsia="fr-FR"/>
        </w:rPr>
        <w:t xml:space="preserve">от МИГ </w:t>
      </w:r>
      <w:r w:rsidR="00FC1768" w:rsidRPr="000E7CFF">
        <w:rPr>
          <w:rFonts w:ascii="Times New Roman" w:eastAsia="Times New Roman" w:hAnsi="Times New Roman" w:cs="Times New Roman"/>
          <w:sz w:val="24"/>
          <w:szCs w:val="24"/>
          <w:lang w:eastAsia="fr-FR"/>
        </w:rPr>
        <w:t xml:space="preserve">Поморие </w:t>
      </w:r>
      <w:r w:rsidR="00552354" w:rsidRPr="000E7CFF">
        <w:rPr>
          <w:rFonts w:ascii="Times New Roman" w:eastAsia="Times New Roman" w:hAnsi="Times New Roman" w:cs="Times New Roman"/>
          <w:sz w:val="24"/>
          <w:szCs w:val="24"/>
          <w:lang w:eastAsia="fr-FR"/>
        </w:rPr>
        <w:t xml:space="preserve">и одобрена </w:t>
      </w:r>
      <w:r w:rsidR="004F7AD1" w:rsidRPr="000E7CFF">
        <w:rPr>
          <w:rFonts w:ascii="Times New Roman" w:eastAsia="Times New Roman" w:hAnsi="Times New Roman" w:cs="Times New Roman"/>
          <w:sz w:val="24"/>
          <w:szCs w:val="24"/>
          <w:lang w:eastAsia="fr-FR"/>
        </w:rPr>
        <w:t xml:space="preserve">от Управляващия орган </w:t>
      </w:r>
      <w:r w:rsidR="005F7816" w:rsidRPr="000E7CFF">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0E7CFF">
        <w:rPr>
          <w:rFonts w:ascii="Times New Roman" w:eastAsia="Times New Roman" w:hAnsi="Times New Roman" w:cs="Times New Roman"/>
          <w:sz w:val="24"/>
          <w:szCs w:val="24"/>
          <w:lang w:eastAsia="fr-FR"/>
        </w:rPr>
        <w:t>оценка</w:t>
      </w:r>
      <w:r w:rsidR="004F7AD1" w:rsidRPr="00535EE6">
        <w:rPr>
          <w:rFonts w:ascii="Times New Roman" w:eastAsia="Times New Roman" w:hAnsi="Times New Roman" w:cs="Times New Roman"/>
          <w:sz w:val="24"/>
          <w:szCs w:val="24"/>
          <w:lang w:eastAsia="fr-FR"/>
        </w:rPr>
        <w:t xml:space="preserve"> на капацитета на </w:t>
      </w:r>
      <w:r w:rsidR="00D914A7" w:rsidRPr="00535EE6">
        <w:rPr>
          <w:rFonts w:ascii="Times New Roman" w:eastAsia="Times New Roman" w:hAnsi="Times New Roman" w:cs="Times New Roman"/>
          <w:sz w:val="24"/>
          <w:szCs w:val="24"/>
          <w:lang w:eastAsia="fr-FR"/>
        </w:rPr>
        <w:t>конкретния б</w:t>
      </w:r>
      <w:r w:rsidR="004F7AD1" w:rsidRPr="00535EE6">
        <w:rPr>
          <w:rFonts w:ascii="Times New Roman" w:eastAsia="Times New Roman" w:hAnsi="Times New Roman" w:cs="Times New Roman"/>
          <w:sz w:val="24"/>
          <w:szCs w:val="24"/>
          <w:lang w:eastAsia="fr-FR"/>
        </w:rPr>
        <w:t xml:space="preserve">енефициент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E33D10" w:rsidRPr="00535EE6" w:rsidRDefault="00E33D10" w:rsidP="007B5BFE">
      <w:pPr>
        <w:spacing w:after="40" w:line="240" w:lineRule="auto"/>
        <w:jc w:val="both"/>
        <w:rPr>
          <w:rFonts w:ascii="Times New Roman" w:eastAsia="Times New Roman" w:hAnsi="Times New Roman" w:cs="Times New Roman"/>
          <w:sz w:val="24"/>
          <w:szCs w:val="24"/>
          <w:lang w:eastAsia="fr-FR"/>
        </w:rPr>
      </w:pPr>
    </w:p>
    <w:p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5.</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552354">
        <w:rPr>
          <w:rFonts w:ascii="Times New Roman" w:eastAsia="Times New Roman" w:hAnsi="Times New Roman" w:cs="Times New Roman"/>
          <w:sz w:val="24"/>
          <w:szCs w:val="24"/>
          <w:lang w:eastAsia="fr-FR"/>
        </w:rPr>
        <w:t xml:space="preserve">съвместно с МИГ </w:t>
      </w:r>
      <w:r w:rsidR="001950AC">
        <w:rPr>
          <w:rFonts w:ascii="Times New Roman" w:eastAsia="Times New Roman" w:hAnsi="Times New Roman" w:cs="Times New Roman"/>
          <w:sz w:val="24"/>
          <w:szCs w:val="24"/>
          <w:lang w:eastAsia="fr-FR"/>
        </w:rPr>
        <w:t xml:space="preserve">Поморие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rsidR="005F7816" w:rsidRDefault="005F7816" w:rsidP="00985F4E">
      <w:pPr>
        <w:spacing w:after="0" w:line="240" w:lineRule="auto"/>
        <w:jc w:val="both"/>
        <w:rPr>
          <w:rFonts w:ascii="Times New Roman" w:eastAsia="Times New Roman" w:hAnsi="Times New Roman" w:cs="Times New Roman"/>
          <w:b/>
          <w:sz w:val="24"/>
          <w:szCs w:val="24"/>
          <w:lang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5F7816" w:rsidRDefault="005F7816" w:rsidP="00014170">
      <w:pPr>
        <w:spacing w:after="0" w:line="240" w:lineRule="auto"/>
        <w:jc w:val="both"/>
        <w:rPr>
          <w:rFonts w:ascii="Times New Roman" w:eastAsia="Times New Roman" w:hAnsi="Times New Roman" w:cs="Times New Roman"/>
          <w:b/>
          <w:sz w:val="24"/>
          <w:szCs w:val="24"/>
          <w:lang w:eastAsia="fr-FR"/>
        </w:rPr>
      </w:pPr>
    </w:p>
    <w:p w:rsidR="00014170" w:rsidRPr="00535EE6" w:rsidRDefault="00660F43" w:rsidP="00014170">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физическо изпълнение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E33D10">
        <w:rPr>
          <w:rFonts w:ascii="Times New Roman" w:eastAsia="Times New Roman" w:hAnsi="Times New Roman" w:cs="Times New Roman"/>
          <w:sz w:val="24"/>
          <w:szCs w:val="24"/>
          <w:lang w:eastAsia="fr-FR"/>
        </w:rPr>
        <w:t xml:space="preserve"> </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B91A6A" w:rsidRPr="00535EE6" w:rsidRDefault="00B91A6A" w:rsidP="00B91A6A">
      <w:pPr>
        <w:spacing w:after="0" w:line="240" w:lineRule="auto"/>
        <w:jc w:val="both"/>
        <w:rPr>
          <w:rFonts w:ascii="Times New Roman" w:eastAsia="Times New Roman" w:hAnsi="Times New Roman" w:cs="Times New Roman"/>
          <w:sz w:val="24"/>
          <w:szCs w:val="24"/>
          <w:lang w:eastAsia="fr-FR"/>
        </w:rPr>
      </w:pPr>
      <w:r w:rsidRPr="00D93956">
        <w:rPr>
          <w:rFonts w:ascii="Times New Roman" w:eastAsia="Times New Roman" w:hAnsi="Times New Roman" w:cs="Times New Roman"/>
          <w:b/>
          <w:sz w:val="24"/>
          <w:szCs w:val="24"/>
          <w:lang w:eastAsia="fr-FR"/>
        </w:rPr>
        <w:t>3.</w:t>
      </w:r>
      <w:r w:rsidR="00A97952">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физическото изпълнение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w:t>
      </w:r>
      <w:r w:rsidR="00656EEF" w:rsidRPr="00535EE6">
        <w:rPr>
          <w:rFonts w:ascii="Times New Roman" w:eastAsia="Times New Roman" w:hAnsi="Times New Roman" w:cs="Times New Roman"/>
          <w:sz w:val="24"/>
          <w:szCs w:val="24"/>
          <w:lang w:eastAsia="fr-FR"/>
        </w:rPr>
        <w:lastRenderedPageBreak/>
        <w:t xml:space="preserve">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A97952">
        <w:rPr>
          <w:rFonts w:ascii="Times New Roman" w:eastAsia="Times New Roman" w:hAnsi="Times New Roman" w:cs="Times New Roman"/>
          <w:sz w:val="24"/>
          <w:szCs w:val="24"/>
          <w:lang w:eastAsia="fr-FR"/>
        </w:rPr>
        <w:t xml:space="preserve">случаите по чл. 61, ал. </w:t>
      </w:r>
      <w:r w:rsidR="005340EE" w:rsidRPr="00A97952">
        <w:rPr>
          <w:rFonts w:ascii="Times New Roman" w:eastAsia="Times New Roman" w:hAnsi="Times New Roman" w:cs="Times New Roman"/>
          <w:sz w:val="24"/>
          <w:szCs w:val="24"/>
          <w:lang w:eastAsia="fr-FR"/>
        </w:rPr>
        <w:t xml:space="preserve">3 </w:t>
      </w:r>
      <w:r w:rsidR="00656EEF" w:rsidRPr="00A97952">
        <w:rPr>
          <w:rFonts w:ascii="Times New Roman" w:eastAsia="Times New Roman" w:hAnsi="Times New Roman" w:cs="Times New Roman"/>
          <w:sz w:val="24"/>
          <w:szCs w:val="24"/>
          <w:lang w:eastAsia="fr-FR"/>
        </w:rPr>
        <w:t>от условията за изпълнение</w:t>
      </w:r>
      <w:r w:rsidR="00036F79" w:rsidRPr="006F25F6">
        <w:rPr>
          <w:rFonts w:ascii="Times New Roman" w:eastAsia="Times New Roman" w:hAnsi="Times New Roman" w:cs="Times New Roman"/>
          <w:sz w:val="24"/>
          <w:szCs w:val="24"/>
          <w:lang w:eastAsia="fr-FR"/>
        </w:rPr>
        <w:t>.</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и чл. 71, параграф 1 от Регламент (ЕС) № 1303/2013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w:t>
      </w:r>
      <w:r w:rsidR="006A4844">
        <w:rPr>
          <w:rFonts w:ascii="Times New Roman" w:eastAsia="Times New Roman" w:hAnsi="Times New Roman" w:cs="Times New Roman"/>
          <w:sz w:val="24"/>
          <w:szCs w:val="24"/>
          <w:lang w:eastAsia="fr-FR"/>
        </w:rPr>
        <w:t>УО съвместно с МИГ</w:t>
      </w:r>
      <w:r w:rsidR="008D2183">
        <w:rPr>
          <w:rFonts w:ascii="Times New Roman" w:eastAsia="Times New Roman" w:hAnsi="Times New Roman" w:cs="Times New Roman"/>
          <w:sz w:val="24"/>
          <w:szCs w:val="24"/>
          <w:lang w:eastAsia="fr-FR"/>
        </w:rPr>
        <w:t xml:space="preserve"> Поморие</w:t>
      </w:r>
      <w:r w:rsidR="006A4844">
        <w:rPr>
          <w:rFonts w:ascii="Times New Roman" w:eastAsia="Times New Roman" w:hAnsi="Times New Roman" w:cs="Times New Roman"/>
          <w:sz w:val="24"/>
          <w:szCs w:val="24"/>
          <w:lang w:eastAsia="fr-FR"/>
        </w:rPr>
        <w:t>,</w:t>
      </w:r>
      <w:r w:rsidR="006A4844"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 на</w:t>
      </w:r>
      <w:r w:rsidR="000102DB">
        <w:rPr>
          <w:rFonts w:ascii="Times New Roman" w:eastAsia="Times New Roman" w:hAnsi="Times New Roman" w:cs="Times New Roman"/>
          <w:b/>
          <w:sz w:val="24"/>
          <w:szCs w:val="24"/>
          <w:lang w:eastAsia="fr-FR"/>
        </w:rPr>
        <w:t xml:space="preserve"> </w:t>
      </w:r>
      <w:r w:rsidR="000102DB" w:rsidRPr="002542B7">
        <w:rPr>
          <w:rFonts w:ascii="Times New Roman" w:eastAsia="Times New Roman" w:hAnsi="Times New Roman" w:cs="Times New Roman"/>
          <w:sz w:val="24"/>
          <w:szCs w:val="24"/>
          <w:lang w:eastAsia="fr-FR"/>
        </w:rPr>
        <w:t>условията по</w:t>
      </w:r>
      <w:r w:rsidR="000102DB">
        <w:rPr>
          <w:rFonts w:ascii="Times New Roman" w:eastAsia="Times New Roman" w:hAnsi="Times New Roman" w:cs="Times New Roman"/>
          <w:b/>
          <w:sz w:val="24"/>
          <w:szCs w:val="24"/>
          <w:lang w:eastAsia="fr-FR"/>
        </w:rPr>
        <w:t xml:space="preserve"> </w:t>
      </w:r>
      <w:r w:rsidR="000102DB">
        <w:rPr>
          <w:rFonts w:ascii="Times New Roman" w:hAnsi="Times New Roman"/>
          <w:sz w:val="24"/>
          <w:szCs w:val="24"/>
        </w:rPr>
        <w:t>чл. 71</w:t>
      </w:r>
      <w:r w:rsidR="000102DB" w:rsidRPr="008817D0">
        <w:rPr>
          <w:rFonts w:ascii="Times New Roman" w:hAnsi="Times New Roman"/>
          <w:sz w:val="24"/>
          <w:szCs w:val="24"/>
        </w:rPr>
        <w:t xml:space="preserve"> от Регламент (ЕС) № 1303/2013</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rsidR="002C2284" w:rsidRPr="00535EE6" w:rsidRDefault="00BC024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E361D">
        <w:rPr>
          <w:rFonts w:ascii="Times New Roman" w:eastAsia="Times New Roman" w:hAnsi="Times New Roman" w:cs="Times New Roman"/>
          <w:sz w:val="24"/>
          <w:szCs w:val="24"/>
          <w:lang w:eastAsia="fr-FR"/>
        </w:rPr>
        <w:t>Бенефициентът е</w:t>
      </w:r>
      <w:r w:rsidR="002C2284" w:rsidRPr="00535EE6">
        <w:rPr>
          <w:rFonts w:ascii="Times New Roman" w:eastAsia="Times New Roman" w:hAnsi="Times New Roman" w:cs="Times New Roman"/>
          <w:sz w:val="24"/>
          <w:szCs w:val="24"/>
          <w:lang w:eastAsia="fr-FR"/>
        </w:rPr>
        <w:t xml:space="preserve"> длъж</w:t>
      </w:r>
      <w:r w:rsidR="006E361D">
        <w:rPr>
          <w:rFonts w:ascii="Times New Roman" w:eastAsia="Times New Roman" w:hAnsi="Times New Roman" w:cs="Times New Roman"/>
          <w:sz w:val="24"/>
          <w:szCs w:val="24"/>
          <w:lang w:eastAsia="fr-FR"/>
        </w:rPr>
        <w:t>е</w:t>
      </w:r>
      <w:r w:rsidR="002C2284" w:rsidRPr="00535EE6">
        <w:rPr>
          <w:rFonts w:ascii="Times New Roman" w:eastAsia="Times New Roman" w:hAnsi="Times New Roman" w:cs="Times New Roman"/>
          <w:sz w:val="24"/>
          <w:szCs w:val="24"/>
          <w:lang w:eastAsia="fr-FR"/>
        </w:rPr>
        <w:t>н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w:t>
      </w:r>
      <w:r w:rsidR="00382439" w:rsidRPr="00535EE6">
        <w:rPr>
          <w:rFonts w:ascii="Times New Roman" w:eastAsia="Times New Roman" w:hAnsi="Times New Roman" w:cs="Times New Roman"/>
          <w:sz w:val="24"/>
          <w:szCs w:val="24"/>
          <w:lang w:eastAsia="fr-FR"/>
        </w:rPr>
        <w:t>в</w:t>
      </w:r>
      <w:r w:rsidR="002C2284" w:rsidRPr="00535EE6">
        <w:rPr>
          <w:rFonts w:ascii="Times New Roman" w:eastAsia="Times New Roman" w:hAnsi="Times New Roman" w:cs="Times New Roman"/>
          <w:sz w:val="24"/>
          <w:szCs w:val="24"/>
          <w:lang w:eastAsia="fr-FR"/>
        </w:rPr>
        <w:t>а законодателство</w:t>
      </w:r>
      <w:r w:rsidR="00E46425">
        <w:rPr>
          <w:rFonts w:ascii="Times New Roman" w:eastAsia="Times New Roman" w:hAnsi="Times New Roman" w:cs="Times New Roman"/>
          <w:sz w:val="24"/>
          <w:szCs w:val="24"/>
          <w:lang w:eastAsia="fr-FR"/>
        </w:rPr>
        <w:t xml:space="preserve"> или да реализира приходи от тези активи на либерализиран пазар</w:t>
      </w:r>
      <w:r w:rsidR="002C2284" w:rsidRPr="00535EE6">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151AC7">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7465F8">
        <w:rPr>
          <w:rFonts w:ascii="Times New Roman" w:eastAsia="Times New Roman" w:hAnsi="Times New Roman" w:cs="Times New Roman"/>
          <w:sz w:val="24"/>
          <w:szCs w:val="24"/>
          <w:lang w:eastAsia="fr-FR"/>
        </w:rPr>
        <w:t xml:space="preserve">и МИГ </w:t>
      </w:r>
      <w:r w:rsidR="00F43D53">
        <w:rPr>
          <w:rFonts w:ascii="Times New Roman" w:eastAsia="Times New Roman" w:hAnsi="Times New Roman" w:cs="Times New Roman"/>
          <w:sz w:val="24"/>
          <w:szCs w:val="24"/>
          <w:lang w:eastAsia="fr-FR"/>
        </w:rPr>
        <w:t xml:space="preserve">Поморие </w:t>
      </w:r>
      <w:r w:rsidRPr="00535EE6">
        <w:rPr>
          <w:rFonts w:ascii="Times New Roman" w:eastAsia="Times New Roman" w:hAnsi="Times New Roman" w:cs="Times New Roman"/>
          <w:sz w:val="24"/>
          <w:szCs w:val="24"/>
          <w:lang w:eastAsia="fr-FR"/>
        </w:rPr>
        <w:t>осъществява</w:t>
      </w:r>
      <w:r w:rsidR="007465F8">
        <w:rPr>
          <w:rFonts w:ascii="Times New Roman" w:eastAsia="Times New Roman" w:hAnsi="Times New Roman" w:cs="Times New Roman"/>
          <w:sz w:val="24"/>
          <w:szCs w:val="24"/>
          <w:lang w:eastAsia="fr-FR"/>
        </w:rPr>
        <w:t>т</w:t>
      </w:r>
      <w:r w:rsidRPr="00535EE6">
        <w:rPr>
          <w:rFonts w:ascii="Times New Roman" w:eastAsia="Times New Roman" w:hAnsi="Times New Roman" w:cs="Times New Roman"/>
          <w:sz w:val="24"/>
          <w:szCs w:val="24"/>
          <w:lang w:eastAsia="fr-FR"/>
        </w:rPr>
        <w:t xml:space="preserve"> чрез проверки на място контрол върху изпълнението на задължението по т. 3.</w:t>
      </w:r>
      <w:r w:rsidR="00151AC7">
        <w:rPr>
          <w:rFonts w:ascii="Times New Roman" w:eastAsia="Times New Roman" w:hAnsi="Times New Roman" w:cs="Times New Roman"/>
          <w:sz w:val="24"/>
          <w:szCs w:val="24"/>
          <w:lang w:eastAsia="fr-FR"/>
        </w:rPr>
        <w:t>10</w:t>
      </w:r>
      <w:r w:rsidRPr="00535EE6">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315B82">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rsidR="00003B99" w:rsidRDefault="00003B99" w:rsidP="008A7C49">
      <w:pPr>
        <w:spacing w:after="0" w:line="240" w:lineRule="auto"/>
        <w:jc w:val="both"/>
        <w:rPr>
          <w:rFonts w:ascii="Times New Roman" w:eastAsia="Times New Roman" w:hAnsi="Times New Roman" w:cs="Times New Roman"/>
          <w:b/>
          <w:sz w:val="24"/>
          <w:szCs w:val="24"/>
          <w:lang w:eastAsia="fr-FR"/>
        </w:rPr>
      </w:pPr>
    </w:p>
    <w:p w:rsidR="00003B99" w:rsidRPr="009A0DD7" w:rsidRDefault="00603A23" w:rsidP="008A7C49">
      <w:pPr>
        <w:spacing w:after="0" w:line="240" w:lineRule="auto"/>
        <w:jc w:val="both"/>
        <w:rPr>
          <w:rFonts w:ascii="Times New Roman" w:eastAsia="Times New Roman" w:hAnsi="Times New Roman" w:cs="Times New Roman"/>
          <w:sz w:val="24"/>
          <w:szCs w:val="24"/>
          <w:lang w:eastAsia="fr-FR"/>
        </w:rPr>
      </w:pPr>
      <w:r w:rsidRPr="009A0DD7">
        <w:rPr>
          <w:rFonts w:ascii="Times New Roman" w:eastAsia="Times New Roman" w:hAnsi="Times New Roman" w:cs="Times New Roman"/>
          <w:b/>
          <w:sz w:val="24"/>
          <w:szCs w:val="24"/>
          <w:lang w:eastAsia="fr-FR"/>
        </w:rPr>
        <w:t>3.</w:t>
      </w:r>
      <w:r w:rsidR="00B01BA1" w:rsidRPr="009A0DD7">
        <w:rPr>
          <w:rFonts w:ascii="Times New Roman" w:eastAsia="Times New Roman" w:hAnsi="Times New Roman" w:cs="Times New Roman"/>
          <w:b/>
          <w:sz w:val="24"/>
          <w:szCs w:val="24"/>
          <w:lang w:eastAsia="fr-FR"/>
        </w:rPr>
        <w:t>1</w:t>
      </w:r>
      <w:r w:rsidR="00315B82" w:rsidRPr="009A0DD7">
        <w:rPr>
          <w:rFonts w:ascii="Times New Roman" w:eastAsia="Times New Roman" w:hAnsi="Times New Roman" w:cs="Times New Roman"/>
          <w:b/>
          <w:sz w:val="24"/>
          <w:szCs w:val="24"/>
          <w:lang w:eastAsia="fr-FR"/>
        </w:rPr>
        <w:t>3</w:t>
      </w:r>
      <w:r w:rsidRPr="009A0DD7">
        <w:rPr>
          <w:rFonts w:ascii="Times New Roman" w:eastAsia="Times New Roman" w:hAnsi="Times New Roman" w:cs="Times New Roman"/>
          <w:b/>
          <w:sz w:val="24"/>
          <w:szCs w:val="24"/>
          <w:lang w:eastAsia="fr-FR"/>
        </w:rPr>
        <w:t xml:space="preserve">. </w:t>
      </w:r>
      <w:r w:rsidR="005C4899" w:rsidRPr="005C4899">
        <w:rPr>
          <w:rFonts w:ascii="Times New Roman" w:eastAsia="Times New Roman" w:hAnsi="Times New Roman" w:cs="Times New Roman"/>
          <w:sz w:val="24"/>
          <w:szCs w:val="24"/>
          <w:lang w:eastAsia="fr-FR"/>
        </w:rPr>
        <w:t xml:space="preserve">Бенефициентът </w:t>
      </w:r>
      <w:del w:id="1" w:author="user" w:date="2019-01-15T23:13:00Z">
        <w:r w:rsidR="005C4899" w:rsidRPr="005C4899" w:rsidDel="004D3AD6">
          <w:rPr>
            <w:rFonts w:ascii="Times New Roman" w:eastAsia="Times New Roman" w:hAnsi="Times New Roman" w:cs="Times New Roman"/>
            <w:sz w:val="24"/>
            <w:szCs w:val="24"/>
            <w:lang w:eastAsia="fr-FR"/>
          </w:rPr>
          <w:delText>е длъжен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това законодателство</w:delText>
        </w:r>
      </w:del>
      <w:ins w:id="2" w:author="user" w:date="2019-01-15T23:13:00Z">
        <w:r w:rsidR="004D3AD6">
          <w:rPr>
            <w:rFonts w:ascii="Times New Roman" w:eastAsia="Times New Roman" w:hAnsi="Times New Roman" w:cs="Times New Roman"/>
            <w:sz w:val="24"/>
            <w:szCs w:val="24"/>
            <w:lang w:eastAsia="fr-FR"/>
          </w:rPr>
          <w:t>се задължава да не извършва икономическа дейност</w:t>
        </w:r>
      </w:ins>
      <w:r w:rsidR="005C4899" w:rsidRPr="005C4899">
        <w:rPr>
          <w:rFonts w:ascii="Times New Roman" w:eastAsia="Times New Roman" w:hAnsi="Times New Roman" w:cs="Times New Roman"/>
          <w:sz w:val="24"/>
          <w:szCs w:val="24"/>
          <w:lang w:eastAsia="fr-FR"/>
        </w:rPr>
        <w:t>.</w:t>
      </w:r>
      <w:r w:rsidR="001039BB">
        <w:rPr>
          <w:rFonts w:ascii="Times New Roman" w:eastAsia="Times New Roman" w:hAnsi="Times New Roman" w:cs="Times New Roman"/>
          <w:sz w:val="24"/>
          <w:szCs w:val="24"/>
          <w:lang w:eastAsia="fr-FR"/>
        </w:rPr>
        <w:t xml:space="preserve"> </w:t>
      </w:r>
    </w:p>
    <w:p w:rsidR="003010B8" w:rsidRPr="009A0DD7" w:rsidRDefault="003010B8" w:rsidP="008A7C49">
      <w:pPr>
        <w:spacing w:after="0" w:line="240" w:lineRule="auto"/>
        <w:jc w:val="both"/>
        <w:rPr>
          <w:rFonts w:ascii="Times New Roman" w:eastAsia="Times New Roman" w:hAnsi="Times New Roman" w:cs="Times New Roman"/>
          <w:sz w:val="24"/>
          <w:szCs w:val="24"/>
          <w:lang w:eastAsia="fr-FR"/>
        </w:rPr>
      </w:pPr>
    </w:p>
    <w:p w:rsidR="003010B8" w:rsidRPr="00B06128" w:rsidDel="004D3AD6" w:rsidRDefault="003010B8" w:rsidP="008A7C49">
      <w:pPr>
        <w:spacing w:after="0" w:line="240" w:lineRule="auto"/>
        <w:jc w:val="both"/>
        <w:rPr>
          <w:del w:id="3" w:author="user" w:date="2019-01-15T23:14:00Z"/>
          <w:rFonts w:ascii="Times New Roman" w:eastAsia="Times New Roman" w:hAnsi="Times New Roman" w:cs="Times New Roman"/>
          <w:sz w:val="24"/>
          <w:szCs w:val="24"/>
          <w:lang w:eastAsia="fr-FR"/>
        </w:rPr>
      </w:pPr>
      <w:del w:id="4" w:author="user" w:date="2019-01-15T23:14:00Z">
        <w:r w:rsidRPr="009A0DD7" w:rsidDel="004D3AD6">
          <w:rPr>
            <w:rFonts w:ascii="Times New Roman" w:eastAsia="Times New Roman" w:hAnsi="Times New Roman" w:cs="Times New Roman"/>
            <w:b/>
            <w:sz w:val="24"/>
            <w:szCs w:val="24"/>
            <w:lang w:eastAsia="fr-FR"/>
          </w:rPr>
          <w:delText>3.1</w:delText>
        </w:r>
        <w:r w:rsidR="00315B82" w:rsidRPr="009A0DD7" w:rsidDel="004D3AD6">
          <w:rPr>
            <w:rFonts w:ascii="Times New Roman" w:eastAsia="Times New Roman" w:hAnsi="Times New Roman" w:cs="Times New Roman"/>
            <w:b/>
            <w:sz w:val="24"/>
            <w:szCs w:val="24"/>
            <w:lang w:eastAsia="fr-FR"/>
          </w:rPr>
          <w:delText>4</w:delText>
        </w:r>
        <w:r w:rsidRPr="009A0DD7" w:rsidDel="004D3AD6">
          <w:rPr>
            <w:rFonts w:ascii="Times New Roman" w:eastAsia="Times New Roman" w:hAnsi="Times New Roman" w:cs="Times New Roman"/>
            <w:b/>
            <w:sz w:val="24"/>
            <w:szCs w:val="24"/>
            <w:lang w:eastAsia="fr-FR"/>
          </w:rPr>
          <w:delText>.</w:delText>
        </w:r>
        <w:r w:rsidRPr="009A0DD7" w:rsidDel="004D3AD6">
          <w:rPr>
            <w:rFonts w:ascii="Times New Roman" w:eastAsia="Times New Roman" w:hAnsi="Times New Roman" w:cs="Times New Roman"/>
            <w:sz w:val="24"/>
            <w:szCs w:val="24"/>
            <w:lang w:eastAsia="fr-FR"/>
          </w:rPr>
          <w:delText xml:space="preserve"> </w:delText>
        </w:r>
        <w:r w:rsidR="00C32DF2" w:rsidRPr="00C32DF2" w:rsidDel="004D3AD6">
          <w:rPr>
            <w:rFonts w:ascii="Times New Roman" w:eastAsia="Times New Roman" w:hAnsi="Times New Roman" w:cs="Times New Roman"/>
            <w:sz w:val="24"/>
            <w:szCs w:val="24"/>
            <w:lang w:eastAsia="fr-FR"/>
          </w:rPr>
          <w:delText>МИГ</w:delText>
        </w:r>
        <w:r w:rsidR="000F2C57" w:rsidDel="004D3AD6">
          <w:rPr>
            <w:rFonts w:ascii="Times New Roman" w:eastAsia="Times New Roman" w:hAnsi="Times New Roman" w:cs="Times New Roman"/>
            <w:sz w:val="24"/>
            <w:szCs w:val="24"/>
            <w:lang w:eastAsia="fr-FR"/>
          </w:rPr>
          <w:delText xml:space="preserve"> Поморие</w:delText>
        </w:r>
        <w:r w:rsidR="00C32DF2" w:rsidRPr="00C32DF2" w:rsidDel="004D3AD6">
          <w:rPr>
            <w:rFonts w:ascii="Times New Roman" w:eastAsia="Times New Roman" w:hAnsi="Times New Roman" w:cs="Times New Roman"/>
            <w:sz w:val="24"/>
            <w:szCs w:val="24"/>
            <w:lang w:eastAsia="fr-FR"/>
          </w:rPr>
          <w:delText>, съвместно с Управляващия орган осъществява чрез проверки на място, контрол върху изпълнението на задължението на Бенефициента по т. 3.12 и 3.13</w:delText>
        </w:r>
        <w:r w:rsidR="000743C1" w:rsidDel="004D3AD6">
          <w:rPr>
            <w:rFonts w:ascii="Times New Roman" w:eastAsia="Times New Roman" w:hAnsi="Times New Roman" w:cs="Times New Roman"/>
            <w:sz w:val="24"/>
            <w:szCs w:val="24"/>
            <w:lang w:eastAsia="fr-FR"/>
          </w:rPr>
          <w:delText>.</w:delText>
        </w:r>
      </w:del>
    </w:p>
    <w:p w:rsidR="002530F5" w:rsidRDefault="002530F5" w:rsidP="008A7C49">
      <w:pPr>
        <w:spacing w:after="0" w:line="240" w:lineRule="auto"/>
        <w:jc w:val="both"/>
        <w:rPr>
          <w:rFonts w:ascii="Times New Roman" w:eastAsia="Times New Roman" w:hAnsi="Times New Roman" w:cs="Times New Roman"/>
          <w:sz w:val="24"/>
          <w:szCs w:val="24"/>
          <w:lang w:eastAsia="fr-FR"/>
        </w:rPr>
      </w:pPr>
    </w:p>
    <w:p w:rsidR="007F3580" w:rsidRDefault="000524A5" w:rsidP="007F358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256AA2">
        <w:rPr>
          <w:rFonts w:ascii="Times New Roman" w:eastAsia="Times New Roman" w:hAnsi="Times New Roman"/>
          <w:b/>
          <w:sz w:val="24"/>
          <w:szCs w:val="24"/>
          <w:lang w:eastAsia="fr-FR"/>
        </w:rPr>
        <w:t>1</w:t>
      </w:r>
      <w:del w:id="5" w:author="user" w:date="2019-01-15T23:14:00Z">
        <w:r w:rsidR="00315B82" w:rsidDel="004D3AD6">
          <w:rPr>
            <w:rFonts w:ascii="Times New Roman" w:eastAsia="Times New Roman" w:hAnsi="Times New Roman"/>
            <w:b/>
            <w:sz w:val="24"/>
            <w:szCs w:val="24"/>
            <w:lang w:eastAsia="fr-FR"/>
          </w:rPr>
          <w:delText>5</w:delText>
        </w:r>
      </w:del>
      <w:ins w:id="6" w:author="user" w:date="2019-01-15T23:14:00Z">
        <w:r w:rsidR="004D3AD6">
          <w:rPr>
            <w:rFonts w:ascii="Times New Roman" w:eastAsia="Times New Roman" w:hAnsi="Times New Roman"/>
            <w:b/>
            <w:sz w:val="24"/>
            <w:szCs w:val="24"/>
            <w:lang w:eastAsia="fr-FR"/>
          </w:rPr>
          <w:t>4</w:t>
        </w:r>
      </w:ins>
      <w:r w:rsidR="004E588C" w:rsidRPr="004E588C">
        <w:rPr>
          <w:rFonts w:ascii="Times New Roman" w:eastAsia="Times New Roman" w:hAnsi="Times New Roman"/>
          <w:b/>
          <w:sz w:val="24"/>
          <w:szCs w:val="24"/>
          <w:lang w:eastAsia="fr-FR"/>
        </w:rPr>
        <w:t>.</w:t>
      </w:r>
      <w:r w:rsidR="004E588C">
        <w:rPr>
          <w:rFonts w:ascii="Times New Roman" w:eastAsia="Times New Roman" w:hAnsi="Times New Roman"/>
          <w:sz w:val="24"/>
          <w:szCs w:val="24"/>
          <w:lang w:eastAsia="fr-FR"/>
        </w:rPr>
        <w:t xml:space="preserve"> </w:t>
      </w:r>
      <w:r w:rsidR="00C32DF2" w:rsidRPr="00C32DF2">
        <w:rPr>
          <w:rFonts w:ascii="Times New Roman" w:eastAsia="Times New Roman" w:hAnsi="Times New Roman"/>
          <w:sz w:val="24"/>
          <w:szCs w:val="24"/>
          <w:lang w:eastAsia="fr-FR"/>
        </w:rPr>
        <w:t xml:space="preserve">МИГ </w:t>
      </w:r>
      <w:r w:rsidR="000F2C57">
        <w:rPr>
          <w:rFonts w:ascii="Times New Roman" w:eastAsia="Times New Roman" w:hAnsi="Times New Roman"/>
          <w:sz w:val="24"/>
          <w:szCs w:val="24"/>
          <w:lang w:eastAsia="fr-FR"/>
        </w:rPr>
        <w:t xml:space="preserve">Поморие </w:t>
      </w:r>
      <w:r w:rsidR="00C32DF2" w:rsidRPr="00C32DF2">
        <w:rPr>
          <w:rFonts w:ascii="Times New Roman" w:eastAsia="Times New Roman" w:hAnsi="Times New Roman"/>
          <w:sz w:val="24"/>
          <w:szCs w:val="24"/>
          <w:lang w:eastAsia="fr-FR"/>
        </w:rPr>
        <w:t>има право да изисква от Бенефициента информация относно изпълнението на проекта. При установяване на затруднения за изпълнение на проектите и целите на стратегията</w:t>
      </w:r>
      <w:r w:rsidR="00C32DF2">
        <w:rPr>
          <w:rFonts w:ascii="Times New Roman" w:eastAsia="Times New Roman" w:hAnsi="Times New Roman"/>
          <w:sz w:val="24"/>
          <w:szCs w:val="24"/>
          <w:lang w:eastAsia="fr-FR"/>
        </w:rPr>
        <w:t>,</w:t>
      </w:r>
      <w:r w:rsidR="00C32DF2" w:rsidRPr="00C32DF2">
        <w:rPr>
          <w:rFonts w:ascii="Times New Roman" w:eastAsia="Times New Roman" w:hAnsi="Times New Roman"/>
          <w:sz w:val="24"/>
          <w:szCs w:val="24"/>
          <w:lang w:eastAsia="fr-FR"/>
        </w:rPr>
        <w:t xml:space="preserve"> МИГ </w:t>
      </w:r>
      <w:r w:rsidR="000F2C57">
        <w:rPr>
          <w:rFonts w:ascii="Times New Roman" w:eastAsia="Times New Roman" w:hAnsi="Times New Roman"/>
          <w:sz w:val="24"/>
          <w:szCs w:val="24"/>
          <w:lang w:eastAsia="fr-FR"/>
        </w:rPr>
        <w:t xml:space="preserve">Поморие </w:t>
      </w:r>
      <w:r w:rsidR="00C32DF2" w:rsidRPr="00C32DF2">
        <w:rPr>
          <w:rFonts w:ascii="Times New Roman" w:eastAsia="Times New Roman" w:hAnsi="Times New Roman"/>
          <w:sz w:val="24"/>
          <w:szCs w:val="24"/>
          <w:lang w:eastAsia="fr-FR"/>
        </w:rPr>
        <w:t>докладва на УО на ОПОС 2014-2020 г. и предлага мерки за преодоляването им</w:t>
      </w:r>
      <w:r w:rsidR="007F3580" w:rsidRPr="002530F5">
        <w:rPr>
          <w:rFonts w:ascii="Times New Roman" w:eastAsia="Times New Roman" w:hAnsi="Times New Roman"/>
          <w:sz w:val="24"/>
          <w:szCs w:val="24"/>
          <w:lang w:eastAsia="fr-FR"/>
        </w:rPr>
        <w:t>.</w:t>
      </w:r>
    </w:p>
    <w:p w:rsidR="00B32FE0" w:rsidRDefault="00B32FE0" w:rsidP="007F3580">
      <w:pPr>
        <w:spacing w:after="0" w:line="240" w:lineRule="auto"/>
        <w:jc w:val="both"/>
        <w:rPr>
          <w:rFonts w:ascii="Times New Roman" w:eastAsia="Times New Roman" w:hAnsi="Times New Roman"/>
          <w:sz w:val="24"/>
          <w:szCs w:val="24"/>
          <w:lang w:eastAsia="fr-FR"/>
        </w:rPr>
      </w:pPr>
    </w:p>
    <w:p w:rsidR="00B32FE0" w:rsidRPr="00DF10A6" w:rsidRDefault="00B32FE0" w:rsidP="00B32FE0">
      <w:pPr>
        <w:spacing w:after="0" w:line="240" w:lineRule="auto"/>
        <w:jc w:val="both"/>
        <w:rPr>
          <w:rFonts w:ascii="Times New Roman" w:eastAsia="Times New Roman" w:hAnsi="Times New Roman" w:cs="Times New Roman"/>
          <w:sz w:val="24"/>
          <w:szCs w:val="24"/>
          <w:lang w:eastAsia="fr-FR"/>
        </w:rPr>
      </w:pPr>
      <w:r w:rsidRPr="001C5AFE">
        <w:rPr>
          <w:rFonts w:ascii="Times New Roman" w:eastAsia="Times New Roman" w:hAnsi="Times New Roman" w:cs="Times New Roman"/>
          <w:b/>
          <w:sz w:val="24"/>
          <w:szCs w:val="24"/>
          <w:lang w:eastAsia="fr-FR"/>
        </w:rPr>
        <w:t>3.1</w:t>
      </w:r>
      <w:del w:id="7" w:author="user" w:date="2019-01-15T23:14:00Z">
        <w:r w:rsidRPr="001C5AFE" w:rsidDel="004D3AD6">
          <w:rPr>
            <w:rFonts w:ascii="Times New Roman" w:eastAsia="Times New Roman" w:hAnsi="Times New Roman" w:cs="Times New Roman"/>
            <w:b/>
            <w:sz w:val="24"/>
            <w:szCs w:val="24"/>
            <w:lang w:eastAsia="fr-FR"/>
          </w:rPr>
          <w:delText>6</w:delText>
        </w:r>
      </w:del>
      <w:ins w:id="8" w:author="user" w:date="2019-01-15T23:14:00Z">
        <w:r w:rsidR="004D3AD6">
          <w:rPr>
            <w:rFonts w:ascii="Times New Roman" w:eastAsia="Times New Roman" w:hAnsi="Times New Roman" w:cs="Times New Roman"/>
            <w:b/>
            <w:sz w:val="24"/>
            <w:szCs w:val="24"/>
            <w:lang w:eastAsia="fr-FR"/>
          </w:rPr>
          <w:t>5</w:t>
        </w:r>
      </w:ins>
      <w:r w:rsidRPr="001C5AFE">
        <w:rPr>
          <w:rFonts w:ascii="Times New Roman" w:eastAsia="Times New Roman" w:hAnsi="Times New Roman" w:cs="Times New Roman"/>
          <w:b/>
          <w:sz w:val="24"/>
          <w:szCs w:val="24"/>
          <w:lang w:eastAsia="fr-FR"/>
        </w:rPr>
        <w:t>.</w:t>
      </w:r>
      <w:r w:rsidRPr="001C5AFE">
        <w:rPr>
          <w:rFonts w:ascii="Times New Roman" w:eastAsia="Times New Roman" w:hAnsi="Times New Roman" w:cs="Times New Roman"/>
          <w:sz w:val="24"/>
          <w:szCs w:val="24"/>
          <w:lang w:eastAsia="fr-FR"/>
        </w:rPr>
        <w:t xml:space="preserve"> МИГ </w:t>
      </w:r>
      <w:r w:rsidR="000F2C57">
        <w:rPr>
          <w:rFonts w:ascii="Times New Roman" w:eastAsia="Times New Roman" w:hAnsi="Times New Roman" w:cs="Times New Roman"/>
          <w:sz w:val="24"/>
          <w:szCs w:val="24"/>
          <w:lang w:eastAsia="fr-FR"/>
        </w:rPr>
        <w:t xml:space="preserve">Поморие </w:t>
      </w:r>
      <w:r w:rsidRPr="001C5AFE">
        <w:rPr>
          <w:rFonts w:ascii="Times New Roman" w:eastAsia="Times New Roman" w:hAnsi="Times New Roman" w:cs="Times New Roman"/>
          <w:sz w:val="24"/>
          <w:szCs w:val="24"/>
          <w:lang w:eastAsia="fr-FR"/>
        </w:rPr>
        <w:t>носи отговорност за вреди, причинени на Бенефициента или на трети лица поради неизпълнение на договорните й задължения</w:t>
      </w:r>
      <w:ins w:id="9" w:author="user" w:date="2019-01-15T23:14:00Z">
        <w:r w:rsidR="004D3AD6">
          <w:rPr>
            <w:rFonts w:ascii="Times New Roman" w:eastAsia="Times New Roman" w:hAnsi="Times New Roman" w:cs="Times New Roman"/>
            <w:sz w:val="24"/>
            <w:szCs w:val="24"/>
            <w:lang w:eastAsia="fr-FR"/>
          </w:rPr>
          <w:t>,</w:t>
        </w:r>
        <w:r w:rsidR="004D3AD6" w:rsidRPr="004D3AD6">
          <w:rPr>
            <w:rFonts w:ascii="Times New Roman" w:eastAsia="Times New Roman" w:hAnsi="Times New Roman" w:cs="Times New Roman"/>
            <w:sz w:val="24"/>
            <w:szCs w:val="24"/>
            <w:lang w:eastAsia="fr-FR"/>
          </w:rPr>
          <w:t xml:space="preserve"> </w:t>
        </w:r>
        <w:r w:rsidR="004D3AD6">
          <w:rPr>
            <w:rFonts w:ascii="Times New Roman" w:eastAsia="Times New Roman" w:hAnsi="Times New Roman" w:cs="Times New Roman"/>
            <w:sz w:val="24"/>
            <w:szCs w:val="24"/>
            <w:lang w:eastAsia="fr-FR"/>
          </w:rPr>
          <w:t>съгласно разпоредбата на чл. 48, ал. 3 от ПМС № 161/2016 г</w:t>
        </w:r>
      </w:ins>
      <w:r w:rsidRPr="001C5AFE">
        <w:rPr>
          <w:rFonts w:ascii="Times New Roman" w:eastAsia="Times New Roman" w:hAnsi="Times New Roman" w:cs="Times New Roman"/>
          <w:sz w:val="24"/>
          <w:szCs w:val="24"/>
          <w:lang w:eastAsia="fr-FR"/>
        </w:rPr>
        <w:t>.</w:t>
      </w:r>
    </w:p>
    <w:p w:rsidR="003E53EF" w:rsidRDefault="003E53EF" w:rsidP="008A7C49">
      <w:pPr>
        <w:spacing w:after="0" w:line="240" w:lineRule="auto"/>
        <w:jc w:val="both"/>
        <w:rPr>
          <w:rFonts w:ascii="Times New Roman" w:eastAsia="Times New Roman" w:hAnsi="Times New Roman" w:cs="Times New Roman"/>
          <w:sz w:val="24"/>
          <w:szCs w:val="24"/>
          <w:lang w:eastAsia="fr-FR"/>
        </w:rPr>
      </w:pPr>
    </w:p>
    <w:p w:rsidR="00C43454" w:rsidRPr="00DA7192" w:rsidRDefault="00C43454" w:rsidP="00C43454">
      <w:pPr>
        <w:spacing w:after="0" w:line="240" w:lineRule="auto"/>
        <w:jc w:val="both"/>
        <w:rPr>
          <w:rFonts w:ascii="Times New Roman" w:eastAsia="Times New Roman" w:hAnsi="Times New Roman" w:cs="Times New Roman"/>
          <w:sz w:val="24"/>
          <w:szCs w:val="24"/>
          <w:lang w:eastAsia="fr-FR"/>
        </w:rPr>
      </w:pPr>
      <w:r w:rsidRPr="00DA7192">
        <w:rPr>
          <w:rFonts w:ascii="Times New Roman" w:eastAsia="Times New Roman" w:hAnsi="Times New Roman" w:cs="Times New Roman"/>
          <w:b/>
          <w:sz w:val="24"/>
          <w:szCs w:val="24"/>
          <w:lang w:eastAsia="fr-FR"/>
        </w:rPr>
        <w:t>3.1</w:t>
      </w:r>
      <w:del w:id="10" w:author="user" w:date="2019-01-15T23:14:00Z">
        <w:r w:rsidDel="00AE7462">
          <w:rPr>
            <w:rFonts w:ascii="Times New Roman" w:eastAsia="Times New Roman" w:hAnsi="Times New Roman" w:cs="Times New Roman"/>
            <w:b/>
            <w:sz w:val="24"/>
            <w:szCs w:val="24"/>
            <w:lang w:val="ru-RU" w:eastAsia="fr-FR"/>
          </w:rPr>
          <w:delText>7</w:delText>
        </w:r>
      </w:del>
      <w:ins w:id="11" w:author="user" w:date="2019-01-15T23:14:00Z">
        <w:r w:rsidR="00AE7462">
          <w:rPr>
            <w:rFonts w:ascii="Times New Roman" w:eastAsia="Times New Roman" w:hAnsi="Times New Roman" w:cs="Times New Roman"/>
            <w:b/>
            <w:sz w:val="24"/>
            <w:szCs w:val="24"/>
            <w:lang w:val="ru-RU" w:eastAsia="fr-FR"/>
          </w:rPr>
          <w:t>6</w:t>
        </w:r>
      </w:ins>
      <w:r w:rsidRPr="00DA7192">
        <w:rPr>
          <w:rFonts w:ascii="Times New Roman" w:eastAsia="Times New Roman" w:hAnsi="Times New Roman" w:cs="Times New Roman"/>
          <w:b/>
          <w:sz w:val="24"/>
          <w:szCs w:val="24"/>
          <w:lang w:eastAsia="fr-FR"/>
        </w:rPr>
        <w:t xml:space="preserve">. </w:t>
      </w:r>
      <w:r w:rsidRPr="00DA7192">
        <w:rPr>
          <w:rFonts w:ascii="Times New Roman" w:eastAsia="Times New Roman" w:hAnsi="Times New Roman" w:cs="Times New Roman"/>
          <w:sz w:val="24"/>
          <w:szCs w:val="24"/>
          <w:lang w:eastAsia="fr-FR"/>
        </w:rPr>
        <w:t>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ще изиска от Бенефициента,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w:t>
      </w:r>
    </w:p>
    <w:p w:rsidR="00C43454" w:rsidRDefault="00C43454" w:rsidP="008A7C49">
      <w:pPr>
        <w:spacing w:after="0" w:line="240" w:lineRule="auto"/>
        <w:jc w:val="both"/>
        <w:rPr>
          <w:rFonts w:ascii="Times New Roman" w:eastAsia="Times New Roman" w:hAnsi="Times New Roman" w:cs="Times New Roman"/>
          <w:sz w:val="24"/>
          <w:szCs w:val="24"/>
          <w:lang w:eastAsia="fr-FR"/>
        </w:rPr>
      </w:pPr>
    </w:p>
    <w:p w:rsidR="00C43454" w:rsidRPr="00DA7192" w:rsidRDefault="00C43454" w:rsidP="00C43454">
      <w:pPr>
        <w:spacing w:after="0" w:line="240" w:lineRule="auto"/>
        <w:jc w:val="both"/>
        <w:rPr>
          <w:rFonts w:ascii="Times New Roman" w:eastAsia="Times New Roman" w:hAnsi="Times New Roman" w:cs="Times New Roman"/>
          <w:sz w:val="24"/>
          <w:szCs w:val="24"/>
          <w:lang w:eastAsia="fr-FR"/>
        </w:rPr>
      </w:pPr>
      <w:r w:rsidRPr="00DA7192">
        <w:rPr>
          <w:rFonts w:ascii="Times New Roman" w:eastAsia="Times New Roman" w:hAnsi="Times New Roman" w:cs="Times New Roman"/>
          <w:b/>
          <w:sz w:val="24"/>
          <w:szCs w:val="24"/>
          <w:lang w:eastAsia="fr-FR"/>
        </w:rPr>
        <w:t>3.1</w:t>
      </w:r>
      <w:del w:id="12" w:author="user" w:date="2019-01-15T23:14:00Z">
        <w:r w:rsidDel="00AE7462">
          <w:rPr>
            <w:rFonts w:ascii="Times New Roman" w:eastAsia="Times New Roman" w:hAnsi="Times New Roman" w:cs="Times New Roman"/>
            <w:b/>
            <w:sz w:val="24"/>
            <w:szCs w:val="24"/>
            <w:lang w:val="ru-RU" w:eastAsia="fr-FR"/>
          </w:rPr>
          <w:delText>8</w:delText>
        </w:r>
      </w:del>
      <w:ins w:id="13" w:author="user" w:date="2019-01-15T23:14:00Z">
        <w:r w:rsidR="00AE7462">
          <w:rPr>
            <w:rFonts w:ascii="Times New Roman" w:eastAsia="Times New Roman" w:hAnsi="Times New Roman" w:cs="Times New Roman"/>
            <w:b/>
            <w:sz w:val="24"/>
            <w:szCs w:val="24"/>
            <w:lang w:val="ru-RU" w:eastAsia="fr-FR"/>
          </w:rPr>
          <w:t>7</w:t>
        </w:r>
      </w:ins>
      <w:r w:rsidRPr="00DA7192">
        <w:rPr>
          <w:rFonts w:ascii="Times New Roman" w:eastAsia="Times New Roman" w:hAnsi="Times New Roman" w:cs="Times New Roman"/>
          <w:sz w:val="24"/>
          <w:szCs w:val="24"/>
          <w:lang w:eastAsia="fr-FR"/>
        </w:rPr>
        <w:t>. Правото на Управляващия орган по т. 3.1</w:t>
      </w:r>
      <w:del w:id="14" w:author="user" w:date="2019-01-15T23:14:00Z">
        <w:r w:rsidDel="00AE7462">
          <w:rPr>
            <w:rFonts w:ascii="Times New Roman" w:eastAsia="Times New Roman" w:hAnsi="Times New Roman" w:cs="Times New Roman"/>
            <w:sz w:val="24"/>
            <w:szCs w:val="24"/>
            <w:lang w:val="ru-RU" w:eastAsia="fr-FR"/>
          </w:rPr>
          <w:delText>7</w:delText>
        </w:r>
      </w:del>
      <w:ins w:id="15" w:author="user" w:date="2019-01-15T23:14:00Z">
        <w:r w:rsidR="00AE7462">
          <w:rPr>
            <w:rFonts w:ascii="Times New Roman" w:eastAsia="Times New Roman" w:hAnsi="Times New Roman" w:cs="Times New Roman"/>
            <w:sz w:val="24"/>
            <w:szCs w:val="24"/>
            <w:lang w:val="ru-RU" w:eastAsia="fr-FR"/>
          </w:rPr>
          <w:t>6</w:t>
        </w:r>
      </w:ins>
      <w:r w:rsidRPr="00DA7192">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p>
    <w:p w:rsidR="00C43454" w:rsidRDefault="00C43454" w:rsidP="008A7C49">
      <w:pPr>
        <w:spacing w:after="0" w:line="240" w:lineRule="auto"/>
        <w:jc w:val="both"/>
        <w:rPr>
          <w:rFonts w:ascii="Times New Roman" w:eastAsia="Times New Roman" w:hAnsi="Times New Roman" w:cs="Times New Roman"/>
          <w:sz w:val="24"/>
          <w:szCs w:val="24"/>
          <w:lang w:eastAsia="fr-FR"/>
        </w:rPr>
      </w:pPr>
    </w:p>
    <w:p w:rsidR="00871A90" w:rsidRDefault="00871A90" w:rsidP="00871A9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3.1</w:t>
      </w:r>
      <w:del w:id="16" w:author="user" w:date="2019-01-15T23:15:00Z">
        <w:r w:rsidDel="00AE7462">
          <w:rPr>
            <w:rFonts w:ascii="Times New Roman" w:eastAsia="Times New Roman" w:hAnsi="Times New Roman"/>
            <w:b/>
            <w:sz w:val="24"/>
            <w:szCs w:val="24"/>
            <w:lang w:eastAsia="fr-FR"/>
          </w:rPr>
          <w:delText>9</w:delText>
        </w:r>
      </w:del>
      <w:ins w:id="17" w:author="user" w:date="2019-01-15T23:15:00Z">
        <w:r w:rsidR="00AE7462">
          <w:rPr>
            <w:rFonts w:ascii="Times New Roman" w:eastAsia="Times New Roman" w:hAnsi="Times New Roman"/>
            <w:b/>
            <w:sz w:val="24"/>
            <w:szCs w:val="24"/>
            <w:lang w:eastAsia="fr-FR"/>
          </w:rPr>
          <w:t>8</w:t>
        </w:r>
      </w:ins>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2530F5">
        <w:rPr>
          <w:rFonts w:ascii="Times New Roman" w:eastAsia="Times New Roman" w:hAnsi="Times New Roman"/>
          <w:sz w:val="24"/>
          <w:szCs w:val="24"/>
          <w:lang w:eastAsia="fr-FR"/>
        </w:rPr>
        <w:t xml:space="preserve">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w:t>
      </w:r>
      <w:r w:rsidRPr="002530F5">
        <w:rPr>
          <w:rFonts w:ascii="Times New Roman" w:eastAsia="Times New Roman" w:hAnsi="Times New Roman"/>
          <w:sz w:val="24"/>
          <w:szCs w:val="24"/>
          <w:lang w:eastAsia="fr-FR"/>
        </w:rPr>
        <w:lastRenderedPageBreak/>
        <w:t>Европейските структурни и инвестиционни фондове (ИСУН), следва да се считат за правно валидно волеизявление, извършено от името на бенефициента.</w:t>
      </w:r>
    </w:p>
    <w:p w:rsidR="00871A90" w:rsidRDefault="00871A90" w:rsidP="00871A90">
      <w:pPr>
        <w:spacing w:after="0" w:line="240" w:lineRule="auto"/>
        <w:jc w:val="both"/>
        <w:rPr>
          <w:rFonts w:ascii="Times New Roman" w:eastAsia="Times New Roman" w:hAnsi="Times New Roman"/>
          <w:sz w:val="24"/>
          <w:szCs w:val="24"/>
          <w:lang w:eastAsia="fr-FR"/>
        </w:rPr>
      </w:pPr>
    </w:p>
    <w:p w:rsidR="00871A90" w:rsidRPr="003476F1" w:rsidRDefault="00871A90" w:rsidP="00871A90">
      <w:pPr>
        <w:spacing w:before="80" w:after="80" w:line="240" w:lineRule="auto"/>
        <w:jc w:val="both"/>
        <w:rPr>
          <w:rFonts w:ascii="Times New Roman" w:eastAsia="Times New Roman" w:hAnsi="Times New Roman" w:cs="Times New Roman"/>
          <w:sz w:val="24"/>
          <w:szCs w:val="24"/>
          <w:lang w:eastAsia="fr-FR"/>
        </w:rPr>
      </w:pPr>
      <w:r w:rsidRPr="003476F1">
        <w:rPr>
          <w:rFonts w:ascii="Times New Roman" w:eastAsia="Times New Roman" w:hAnsi="Times New Roman"/>
          <w:b/>
          <w:sz w:val="24"/>
          <w:szCs w:val="24"/>
          <w:lang w:eastAsia="fr-FR"/>
        </w:rPr>
        <w:t>3.</w:t>
      </w:r>
      <w:del w:id="18" w:author="user" w:date="2019-01-15T23:15:00Z">
        <w:r w:rsidDel="00AE7462">
          <w:rPr>
            <w:rFonts w:ascii="Times New Roman" w:eastAsia="Times New Roman" w:hAnsi="Times New Roman"/>
            <w:b/>
            <w:sz w:val="24"/>
            <w:szCs w:val="24"/>
            <w:lang w:eastAsia="fr-FR"/>
          </w:rPr>
          <w:delText>20</w:delText>
        </w:r>
      </w:del>
      <w:ins w:id="19" w:author="user" w:date="2019-01-15T23:15:00Z">
        <w:r w:rsidR="00AE7462">
          <w:rPr>
            <w:rFonts w:ascii="Times New Roman" w:eastAsia="Times New Roman" w:hAnsi="Times New Roman"/>
            <w:b/>
            <w:sz w:val="24"/>
            <w:szCs w:val="24"/>
            <w:lang w:eastAsia="fr-FR"/>
          </w:rPr>
          <w:t>19</w:t>
        </w:r>
      </w:ins>
      <w:r w:rsidRPr="003476F1">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3476F1">
        <w:rPr>
          <w:rFonts w:ascii="Times New Roman" w:eastAsia="Times New Roman" w:hAnsi="Times New Roman" w:cs="Times New Roman"/>
          <w:sz w:val="24"/>
          <w:szCs w:val="24"/>
          <w:lang w:eastAsia="fr-FR"/>
        </w:rPr>
        <w:t>МИГ</w:t>
      </w:r>
      <w:r w:rsidR="000F2C57">
        <w:rPr>
          <w:rFonts w:ascii="Times New Roman" w:eastAsia="Times New Roman" w:hAnsi="Times New Roman" w:cs="Times New Roman"/>
          <w:sz w:val="24"/>
          <w:szCs w:val="24"/>
          <w:lang w:eastAsia="fr-FR"/>
        </w:rPr>
        <w:t xml:space="preserve"> Поморие </w:t>
      </w:r>
      <w:r>
        <w:rPr>
          <w:rFonts w:ascii="Times New Roman" w:eastAsia="Times New Roman" w:hAnsi="Times New Roman" w:cs="Times New Roman"/>
          <w:sz w:val="24"/>
          <w:szCs w:val="24"/>
          <w:lang w:eastAsia="fr-FR"/>
        </w:rPr>
        <w:t xml:space="preserve">и </w:t>
      </w:r>
      <w:r w:rsidR="000F2C57">
        <w:rPr>
          <w:rFonts w:ascii="Times New Roman" w:eastAsia="Times New Roman" w:hAnsi="Times New Roman" w:cs="Times New Roman"/>
          <w:sz w:val="24"/>
          <w:szCs w:val="24"/>
          <w:lang w:eastAsia="fr-FR"/>
        </w:rPr>
        <w:t>Бенефициентът</w:t>
      </w:r>
      <w:r>
        <w:rPr>
          <w:rFonts w:ascii="Times New Roman" w:eastAsia="Times New Roman" w:hAnsi="Times New Roman" w:cs="Times New Roman"/>
          <w:sz w:val="24"/>
          <w:szCs w:val="24"/>
          <w:lang w:eastAsia="fr-FR"/>
        </w:rPr>
        <w:t xml:space="preserve"> </w:t>
      </w:r>
      <w:r w:rsidRPr="003476F1">
        <w:rPr>
          <w:rFonts w:ascii="Times New Roman" w:eastAsia="Times New Roman" w:hAnsi="Times New Roman" w:cs="Times New Roman"/>
          <w:sz w:val="24"/>
          <w:szCs w:val="24"/>
          <w:lang w:eastAsia="fr-FR"/>
        </w:rPr>
        <w:t>въвежда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събира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xml:space="preserve"> и систематизира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xml:space="preserve">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w:t>
      </w:r>
      <w:r>
        <w:rPr>
          <w:rFonts w:ascii="Times New Roman" w:eastAsia="Times New Roman" w:hAnsi="Times New Roman" w:cs="Times New Roman"/>
          <w:sz w:val="24"/>
          <w:szCs w:val="24"/>
          <w:lang w:eastAsia="fr-FR"/>
        </w:rPr>
        <w:t>ИСУН</w:t>
      </w:r>
      <w:r w:rsidRPr="003476F1">
        <w:rPr>
          <w:rFonts w:ascii="Times New Roman" w:eastAsia="Times New Roman" w:hAnsi="Times New Roman" w:cs="Times New Roman"/>
          <w:sz w:val="24"/>
          <w:szCs w:val="24"/>
          <w:lang w:eastAsia="fr-FR"/>
        </w:rPr>
        <w:t>.</w:t>
      </w:r>
    </w:p>
    <w:p w:rsidR="00871A90" w:rsidRPr="00535EE6" w:rsidRDefault="00871A90" w:rsidP="008A7C49">
      <w:pPr>
        <w:spacing w:after="0" w:line="240" w:lineRule="auto"/>
        <w:jc w:val="both"/>
        <w:rPr>
          <w:rFonts w:ascii="Times New Roman" w:eastAsia="Times New Roman" w:hAnsi="Times New Roman" w:cs="Times New Roman"/>
          <w:sz w:val="24"/>
          <w:szCs w:val="24"/>
          <w:lang w:eastAsia="fr-FR"/>
        </w:rPr>
      </w:pPr>
    </w:p>
    <w:p w:rsidR="00D52C05" w:rsidRDefault="00EE61F8" w:rsidP="008A7C4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871A90">
        <w:rPr>
          <w:rFonts w:ascii="Times New Roman" w:eastAsia="Times New Roman" w:hAnsi="Times New Roman" w:cs="Times New Roman"/>
          <w:b/>
          <w:sz w:val="24"/>
          <w:szCs w:val="24"/>
          <w:lang w:eastAsia="fr-FR"/>
        </w:rPr>
        <w:t>2</w:t>
      </w:r>
      <w:del w:id="20" w:author="user" w:date="2019-01-15T23:15:00Z">
        <w:r w:rsidR="00871A90" w:rsidDel="00AE7462">
          <w:rPr>
            <w:rFonts w:ascii="Times New Roman" w:eastAsia="Times New Roman" w:hAnsi="Times New Roman" w:cs="Times New Roman"/>
            <w:b/>
            <w:sz w:val="24"/>
            <w:szCs w:val="24"/>
            <w:lang w:eastAsia="fr-FR"/>
          </w:rPr>
          <w:delText>1</w:delText>
        </w:r>
      </w:del>
      <w:ins w:id="21" w:author="user" w:date="2019-01-15T23:15:00Z">
        <w:r w:rsidR="00AE7462">
          <w:rPr>
            <w:rFonts w:ascii="Times New Roman" w:eastAsia="Times New Roman" w:hAnsi="Times New Roman" w:cs="Times New Roman"/>
            <w:b/>
            <w:sz w:val="24"/>
            <w:szCs w:val="24"/>
            <w:lang w:eastAsia="fr-FR"/>
          </w:rPr>
          <w:t>0</w:t>
        </w:r>
      </w:ins>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права и задължения: </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D33F1F" w:rsidRPr="00535EE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FC5BD7" w:rsidRPr="00535EE6">
        <w:rPr>
          <w:rFonts w:ascii="Times New Roman" w:eastAsia="Times New Roman" w:hAnsi="Times New Roman" w:cs="Times New Roman"/>
          <w:i/>
          <w:sz w:val="24"/>
          <w:szCs w:val="24"/>
          <w:lang w:eastAsia="fr-FR"/>
        </w:rPr>
        <w:t xml:space="preserve"> </w:t>
      </w:r>
      <w:r w:rsidR="00CC7AD2" w:rsidRPr="00535EE6">
        <w:rPr>
          <w:rFonts w:ascii="Times New Roman" w:eastAsia="Times New Roman" w:hAnsi="Times New Roman" w:cs="Times New Roman"/>
          <w:i/>
          <w:sz w:val="24"/>
          <w:szCs w:val="24"/>
          <w:lang w:eastAsia="fr-FR"/>
        </w:rPr>
        <w:t>(</w:t>
      </w:r>
      <w:ins w:id="22" w:author="user" w:date="2019-01-15T23:15:00Z">
        <w:r w:rsidR="00AE7462" w:rsidRPr="002144B8">
          <w:rPr>
            <w:rFonts w:ascii="Times New Roman" w:eastAsia="Times New Roman" w:hAnsi="Times New Roman" w:cs="Times New Roman"/>
            <w:i/>
            <w:sz w:val="24"/>
            <w:szCs w:val="24"/>
            <w:lang w:eastAsia="fr-FR"/>
          </w:rPr>
          <w:t xml:space="preserve">Възстановяването на неправомерна и несъвместима държавна помощ или на неправилно използвана държавна помощ </w:t>
        </w:r>
        <w:r w:rsidR="00AE7462">
          <w:rPr>
            <w:rFonts w:ascii="Times New Roman" w:eastAsia="Times New Roman" w:hAnsi="Times New Roman" w:cs="Times New Roman"/>
            <w:i/>
            <w:sz w:val="24"/>
            <w:szCs w:val="24"/>
            <w:lang w:eastAsia="fr-FR"/>
          </w:rPr>
          <w:t xml:space="preserve">(в случай, че такава възникне) </w:t>
        </w:r>
        <w:r w:rsidR="00AE7462" w:rsidRPr="002144B8">
          <w:rPr>
            <w:rFonts w:ascii="Times New Roman" w:eastAsia="Times New Roman" w:hAnsi="Times New Roman" w:cs="Times New Roman"/>
            <w:i/>
            <w:sz w:val="24"/>
            <w:szCs w:val="24"/>
            <w:lang w:eastAsia="fr-FR"/>
          </w:rPr>
          <w:t>се извършва по реда на Закона за държавните помощи.</w:t>
        </w:r>
        <w:r w:rsidR="00AE7462" w:rsidRPr="007406FA">
          <w:rPr>
            <w:rFonts w:ascii="Times New Roman" w:eastAsia="Calibri" w:hAnsi="Times New Roman" w:cs="Times New Roman"/>
            <w:sz w:val="24"/>
            <w:szCs w:val="24"/>
          </w:rPr>
          <w:t xml:space="preserve"> </w:t>
        </w:r>
        <w:r w:rsidR="00AE7462" w:rsidRPr="007406FA">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ins>
      <w:del w:id="23" w:author="user" w:date="2019-01-15T23:15:00Z">
        <w:r w:rsidR="00CC7AD2" w:rsidRPr="00535EE6" w:rsidDel="00AE7462">
          <w:rPr>
            <w:rFonts w:ascii="Times New Roman" w:eastAsia="Times New Roman" w:hAnsi="Times New Roman" w:cs="Times New Roman"/>
            <w:i/>
            <w:sz w:val="24"/>
            <w:szCs w:val="24"/>
            <w:lang w:eastAsia="fr-FR"/>
          </w:rPr>
          <w:delText>когато е приложимо</w:delText>
        </w:r>
      </w:del>
      <w:r w:rsidR="00CC7AD2" w:rsidRPr="00535EE6">
        <w:rPr>
          <w:rFonts w:ascii="Times New Roman" w:eastAsia="Times New Roman" w:hAnsi="Times New Roman" w:cs="Times New Roman"/>
          <w:i/>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i/>
          <w:sz w:val="20"/>
          <w:szCs w:val="20"/>
          <w:lang w:eastAsia="fr-FR"/>
        </w:rPr>
      </w:pPr>
    </w:p>
    <w:p w:rsidR="006C01A7" w:rsidRDefault="009C4CB8" w:rsidP="000C0996">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6.</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rsidR="00BD44F1" w:rsidRDefault="00BD44F1" w:rsidP="000C0996">
      <w:pPr>
        <w:spacing w:after="0" w:line="240" w:lineRule="auto"/>
        <w:jc w:val="both"/>
        <w:rPr>
          <w:rFonts w:ascii="Times New Roman" w:eastAsia="Times New Roman" w:hAnsi="Times New Roman" w:cs="Times New Roman"/>
          <w:sz w:val="24"/>
          <w:szCs w:val="24"/>
          <w:lang w:eastAsia="fr-FR"/>
        </w:rPr>
      </w:pPr>
    </w:p>
    <w:p w:rsidR="00BD44F1" w:rsidRPr="00535EE6" w:rsidRDefault="00BD44F1" w:rsidP="000C0996">
      <w:pPr>
        <w:spacing w:after="0" w:line="240" w:lineRule="auto"/>
        <w:jc w:val="both"/>
        <w:rPr>
          <w:rFonts w:ascii="Times New Roman" w:eastAsia="Times New Roman" w:hAnsi="Times New Roman" w:cs="Times New Roman"/>
          <w:sz w:val="24"/>
          <w:szCs w:val="24"/>
          <w:lang w:eastAsia="fr-FR"/>
        </w:rPr>
      </w:pPr>
      <w:r w:rsidRPr="00BD44F1">
        <w:rPr>
          <w:rFonts w:ascii="Times New Roman" w:eastAsia="Times New Roman" w:hAnsi="Times New Roman" w:cs="Times New Roman"/>
          <w:b/>
          <w:sz w:val="24"/>
          <w:szCs w:val="24"/>
          <w:lang w:eastAsia="fr-FR"/>
        </w:rPr>
        <w:t>7.</w:t>
      </w:r>
      <w:r>
        <w:rPr>
          <w:rFonts w:ascii="Times New Roman" w:eastAsia="Times New Roman" w:hAnsi="Times New Roman" w:cs="Times New Roman"/>
          <w:sz w:val="24"/>
          <w:szCs w:val="24"/>
          <w:lang w:eastAsia="fr-FR"/>
        </w:rPr>
        <w:t xml:space="preserve"> Прекратяването на споразумение № …… за изпълнение на Стратегия за водено от общностите местно развитие на МИГ …… не засяга правата на Бенефициента по настоящия  </w:t>
      </w:r>
      <w:r w:rsidRPr="00BD44F1">
        <w:rPr>
          <w:rFonts w:ascii="Times New Roman" w:eastAsia="Times New Roman" w:hAnsi="Times New Roman" w:cs="Times New Roman"/>
          <w:sz w:val="24"/>
          <w:szCs w:val="24"/>
          <w:lang w:eastAsia="fr-FR"/>
        </w:rPr>
        <w:t>административ</w:t>
      </w:r>
      <w:r>
        <w:rPr>
          <w:rFonts w:ascii="Times New Roman" w:eastAsia="Times New Roman" w:hAnsi="Times New Roman" w:cs="Times New Roman"/>
          <w:sz w:val="24"/>
          <w:szCs w:val="24"/>
          <w:lang w:eastAsia="fr-FR"/>
        </w:rPr>
        <w:t>е</w:t>
      </w:r>
      <w:r w:rsidRPr="00BD44F1">
        <w:rPr>
          <w:rFonts w:ascii="Times New Roman" w:eastAsia="Times New Roman" w:hAnsi="Times New Roman" w:cs="Times New Roman"/>
          <w:sz w:val="24"/>
          <w:szCs w:val="24"/>
          <w:lang w:eastAsia="fr-FR"/>
        </w:rPr>
        <w:t>н договор</w:t>
      </w:r>
      <w:r>
        <w:rPr>
          <w:rFonts w:ascii="Times New Roman" w:eastAsia="Times New Roman" w:hAnsi="Times New Roman" w:cs="Times New Roman"/>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rsidR="00A10E00" w:rsidRPr="00535EE6" w:rsidRDefault="00A10E00" w:rsidP="000941BC">
      <w:pPr>
        <w:spacing w:after="6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90250B" w:rsidRPr="0090250B">
        <w:rPr>
          <w:rFonts w:ascii="Times New Roman" w:hAnsi="Times New Roman" w:cs="Times New Roman"/>
          <w:b/>
          <w:i/>
          <w:sz w:val="24"/>
          <w:szCs w:val="24"/>
        </w:rPr>
        <w:t>Подобряване на природозащитното състояние на видове в мрежата Натура 2000 чрез по</w:t>
      </w:r>
      <w:r w:rsidR="0037150C">
        <w:rPr>
          <w:rFonts w:ascii="Times New Roman" w:hAnsi="Times New Roman" w:cs="Times New Roman"/>
          <w:b/>
          <w:i/>
          <w:sz w:val="24"/>
          <w:szCs w:val="24"/>
        </w:rPr>
        <w:t xml:space="preserve">дхода ВОМР в територията на МИГ Поморие”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rsidR="009D3C9B" w:rsidRDefault="009D3C9B" w:rsidP="009D3C9B">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Pr>
          <w:rFonts w:ascii="Times New Roman" w:hAnsi="Times New Roman" w:cs="Times New Roman"/>
          <w:b/>
          <w:sz w:val="24"/>
          <w:szCs w:val="24"/>
        </w:rPr>
        <w:t>3</w:t>
      </w:r>
      <w:r w:rsidRPr="00535EE6">
        <w:rPr>
          <w:rFonts w:ascii="Times New Roman" w:hAnsi="Times New Roman" w:cs="Times New Roman"/>
          <w:b/>
          <w:sz w:val="24"/>
          <w:szCs w:val="24"/>
        </w:rPr>
        <w:t>.</w:t>
      </w:r>
      <w:r w:rsidRPr="00535EE6">
        <w:rPr>
          <w:rFonts w:ascii="Times New Roman" w:hAnsi="Times New Roman" w:cs="Times New Roman"/>
          <w:sz w:val="24"/>
          <w:szCs w:val="24"/>
        </w:rPr>
        <w:t xml:space="preserve"> Приложение № </w:t>
      </w:r>
      <w:r>
        <w:rPr>
          <w:rFonts w:ascii="Times New Roman" w:hAnsi="Times New Roman" w:cs="Times New Roman"/>
          <w:sz w:val="24"/>
          <w:szCs w:val="24"/>
        </w:rPr>
        <w:t>3</w:t>
      </w:r>
      <w:r w:rsidRPr="00535EE6">
        <w:rPr>
          <w:rFonts w:ascii="Times New Roman" w:hAnsi="Times New Roman" w:cs="Times New Roman"/>
          <w:sz w:val="24"/>
          <w:szCs w:val="24"/>
        </w:rPr>
        <w:t xml:space="preserve"> – Попълнена и подписана декларация от </w:t>
      </w:r>
      <w:r>
        <w:rPr>
          <w:rFonts w:ascii="Times New Roman" w:hAnsi="Times New Roman" w:cs="Times New Roman"/>
          <w:sz w:val="24"/>
          <w:szCs w:val="24"/>
        </w:rPr>
        <w:t>Бенефициента/</w:t>
      </w:r>
      <w:r w:rsidR="002979BB">
        <w:rPr>
          <w:rFonts w:ascii="Times New Roman" w:hAnsi="Times New Roman" w:cs="Times New Roman"/>
          <w:sz w:val="24"/>
          <w:szCs w:val="24"/>
        </w:rPr>
        <w:t>П</w:t>
      </w:r>
      <w:r>
        <w:rPr>
          <w:rFonts w:ascii="Times New Roman" w:hAnsi="Times New Roman" w:cs="Times New Roman"/>
          <w:sz w:val="24"/>
          <w:szCs w:val="24"/>
        </w:rPr>
        <w:t>артньора</w:t>
      </w:r>
      <w:r w:rsidRPr="00171FC5">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6557D0">
        <w:rPr>
          <w:rFonts w:ascii="Times New Roman" w:hAnsi="Times New Roman" w:cs="Times New Roman"/>
          <w:sz w:val="24"/>
          <w:szCs w:val="24"/>
        </w:rPr>
        <w:t>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Pr>
          <w:rFonts w:ascii="Times New Roman" w:hAnsi="Times New Roman" w:cs="Times New Roman"/>
          <w:sz w:val="24"/>
          <w:szCs w:val="24"/>
        </w:rPr>
        <w:t>/</w:t>
      </w:r>
      <w:r w:rsidR="002979BB">
        <w:rPr>
          <w:rFonts w:ascii="Times New Roman" w:hAnsi="Times New Roman" w:cs="Times New Roman"/>
          <w:sz w:val="24"/>
          <w:szCs w:val="24"/>
        </w:rPr>
        <w:t>П</w:t>
      </w:r>
      <w:r>
        <w:rPr>
          <w:rFonts w:ascii="Times New Roman" w:hAnsi="Times New Roman" w:cs="Times New Roman"/>
          <w:sz w:val="24"/>
          <w:szCs w:val="24"/>
        </w:rPr>
        <w:t>артньора</w:t>
      </w:r>
      <w:r w:rsidRPr="006557D0">
        <w:rPr>
          <w:rFonts w:ascii="Times New Roman" w:hAnsi="Times New Roman" w:cs="Times New Roman"/>
          <w:sz w:val="24"/>
          <w:szCs w:val="24"/>
        </w:rPr>
        <w:t xml:space="preserve"> - към датата на </w:t>
      </w:r>
      <w:r>
        <w:rPr>
          <w:rFonts w:ascii="Times New Roman" w:hAnsi="Times New Roman" w:cs="Times New Roman"/>
          <w:sz w:val="24"/>
          <w:szCs w:val="24"/>
        </w:rPr>
        <w:t>сключване на административния договор</w:t>
      </w:r>
      <w:r w:rsidRPr="00667E76">
        <w:rPr>
          <w:rFonts w:ascii="Times New Roman" w:hAnsi="Times New Roman" w:cs="Times New Roman"/>
          <w:sz w:val="24"/>
          <w:szCs w:val="24"/>
        </w:rPr>
        <w:t xml:space="preserve"> </w:t>
      </w:r>
      <w:r w:rsidRPr="006557D0">
        <w:rPr>
          <w:rFonts w:ascii="Times New Roman" w:hAnsi="Times New Roman" w:cs="Times New Roman"/>
          <w:sz w:val="24"/>
          <w:szCs w:val="24"/>
        </w:rPr>
        <w:t>за предоставяне на безвъзмездна финансова помощ</w:t>
      </w:r>
      <w:r>
        <w:rPr>
          <w:rFonts w:ascii="Times New Roman" w:hAnsi="Times New Roman" w:cs="Times New Roman"/>
          <w:sz w:val="24"/>
          <w:szCs w:val="24"/>
        </w:rPr>
        <w:t>.</w:t>
      </w:r>
    </w:p>
    <w:p w:rsidR="009D3C9B" w:rsidRPr="002D4CC7" w:rsidRDefault="009D3C9B" w:rsidP="009D3C9B">
      <w:pPr>
        <w:jc w:val="both"/>
        <w:rPr>
          <w:rFonts w:ascii="Times New Roman" w:hAnsi="Times New Roman" w:cs="Times New Roman"/>
          <w:sz w:val="24"/>
          <w:szCs w:val="24"/>
        </w:rPr>
      </w:pPr>
      <w:r w:rsidRPr="002D4CC7">
        <w:rPr>
          <w:rFonts w:ascii="Times New Roman" w:hAnsi="Times New Roman" w:cs="Times New Roman"/>
          <w:b/>
          <w:sz w:val="24"/>
          <w:szCs w:val="24"/>
        </w:rPr>
        <w:t>7.6.</w:t>
      </w:r>
      <w:r w:rsidRPr="002D4CC7">
        <w:rPr>
          <w:rFonts w:ascii="Times New Roman" w:hAnsi="Times New Roman" w:cs="Times New Roman"/>
          <w:sz w:val="24"/>
          <w:szCs w:val="24"/>
        </w:rPr>
        <w:t xml:space="preserve"> Приложение № </w:t>
      </w:r>
      <w:r>
        <w:rPr>
          <w:rFonts w:ascii="Times New Roman" w:hAnsi="Times New Roman" w:cs="Times New Roman"/>
          <w:sz w:val="24"/>
          <w:szCs w:val="24"/>
        </w:rPr>
        <w:t>4</w:t>
      </w:r>
      <w:r w:rsidRPr="002D4CC7">
        <w:rPr>
          <w:rFonts w:ascii="Times New Roman" w:hAnsi="Times New Roman" w:cs="Times New Roman"/>
          <w:sz w:val="24"/>
          <w:szCs w:val="24"/>
        </w:rPr>
        <w:t xml:space="preserve"> - Документи относно обстоятелствата по чл. 25, ал. 2 от Закона за управление на средствата от Европейските структурни и инвестиционни фондове.</w:t>
      </w:r>
    </w:p>
    <w:p w:rsidR="009D3C9B" w:rsidRPr="00535EE6" w:rsidRDefault="009D3C9B" w:rsidP="009D3C9B">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w:t>
      </w:r>
      <w:proofErr w:type="spellStart"/>
      <w:r w:rsidRPr="002D4072">
        <w:rPr>
          <w:rFonts w:ascii="Times New Roman" w:hAnsi="Times New Roman" w:cs="Times New Roman"/>
          <w:sz w:val="24"/>
          <w:szCs w:val="24"/>
        </w:rPr>
        <w:t>Административнопроцесуалния</w:t>
      </w:r>
      <w:proofErr w:type="spellEnd"/>
      <w:r w:rsidRPr="002D4072">
        <w:rPr>
          <w:rFonts w:ascii="Times New Roman" w:hAnsi="Times New Roman" w:cs="Times New Roman"/>
          <w:sz w:val="24"/>
          <w:szCs w:val="24"/>
        </w:rPr>
        <w:t xml:space="preserve"> кодекс, пред Върховния административен съд в срок от 14 дни от датата на подписването му.</w:t>
      </w:r>
    </w:p>
    <w:p w:rsidR="009D3C9B" w:rsidRPr="00535EE6" w:rsidRDefault="009D3C9B" w:rsidP="009D3C9B">
      <w:pPr>
        <w:spacing w:after="0" w:line="240" w:lineRule="auto"/>
        <w:jc w:val="both"/>
        <w:rPr>
          <w:rFonts w:ascii="Times New Roman" w:hAnsi="Times New Roman" w:cs="Times New Roman"/>
          <w:sz w:val="24"/>
          <w:szCs w:val="24"/>
        </w:rPr>
      </w:pPr>
    </w:p>
    <w:p w:rsidR="009D3C9B" w:rsidRPr="00535EE6" w:rsidRDefault="009D3C9B" w:rsidP="009D3C9B">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Pr>
          <w:rFonts w:ascii="Times New Roman" w:hAnsi="Times New Roman" w:cs="Times New Roman"/>
          <w:sz w:val="24"/>
          <w:szCs w:val="24"/>
        </w:rPr>
        <w:t>при следните условия и срокове…………(ако е приложимо)</w:t>
      </w:r>
      <w:r>
        <w:rPr>
          <w:rStyle w:val="af0"/>
          <w:rFonts w:ascii="Times New Roman" w:hAnsi="Times New Roman" w:cs="Times New Roman"/>
          <w:sz w:val="24"/>
          <w:szCs w:val="24"/>
        </w:rPr>
        <w:footnoteReference w:id="4"/>
      </w:r>
      <w:r w:rsidRPr="00535EE6">
        <w:rPr>
          <w:rFonts w:ascii="Times New Roman" w:hAnsi="Times New Roman" w:cs="Times New Roman"/>
          <w:sz w:val="24"/>
          <w:szCs w:val="24"/>
        </w:rPr>
        <w:t>.</w:t>
      </w:r>
    </w:p>
    <w:p w:rsidR="009D3C9B" w:rsidRPr="00535EE6" w:rsidRDefault="009D3C9B" w:rsidP="009D3C9B">
      <w:pPr>
        <w:spacing w:after="0" w:line="240" w:lineRule="auto"/>
        <w:jc w:val="both"/>
        <w:rPr>
          <w:rFonts w:ascii="Times New Roman" w:hAnsi="Times New Roman" w:cs="Times New Roman"/>
          <w:sz w:val="24"/>
          <w:szCs w:val="24"/>
        </w:rPr>
      </w:pPr>
    </w:p>
    <w:p w:rsidR="009D3C9B" w:rsidRPr="00535EE6" w:rsidRDefault="009D3C9B" w:rsidP="009D3C9B">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Pr>
          <w:rFonts w:ascii="Times New Roman" w:hAnsi="Times New Roman" w:cs="Times New Roman"/>
          <w:sz w:val="24"/>
          <w:szCs w:val="24"/>
          <w:lang w:val="ru-RU"/>
        </w:rPr>
        <w:t>3</w:t>
      </w:r>
      <w:r w:rsidRPr="00535EE6">
        <w:rPr>
          <w:rFonts w:ascii="Times New Roman" w:hAnsi="Times New Roman" w:cs="Times New Roman"/>
          <w:sz w:val="24"/>
          <w:szCs w:val="24"/>
        </w:rPr>
        <w:t xml:space="preserve"> </w:t>
      </w:r>
      <w:r>
        <w:rPr>
          <w:rFonts w:ascii="Times New Roman" w:hAnsi="Times New Roman" w:cs="Times New Roman"/>
          <w:sz w:val="24"/>
          <w:szCs w:val="24"/>
        </w:rPr>
        <w:t xml:space="preserve">еднообразни екземпляра – един за </w:t>
      </w:r>
      <w:r w:rsidRPr="00535EE6">
        <w:rPr>
          <w:rFonts w:ascii="Times New Roman" w:hAnsi="Times New Roman" w:cs="Times New Roman"/>
          <w:sz w:val="24"/>
          <w:szCs w:val="24"/>
        </w:rPr>
        <w:t>Управляващия орган</w:t>
      </w:r>
      <w:r>
        <w:rPr>
          <w:rFonts w:ascii="Times New Roman" w:hAnsi="Times New Roman" w:cs="Times New Roman"/>
          <w:sz w:val="24"/>
          <w:szCs w:val="24"/>
        </w:rPr>
        <w:t>, един за МИГ</w:t>
      </w:r>
      <w:r w:rsidRPr="00535EE6">
        <w:rPr>
          <w:rFonts w:ascii="Times New Roman" w:hAnsi="Times New Roman" w:cs="Times New Roman"/>
          <w:sz w:val="24"/>
          <w:szCs w:val="24"/>
        </w:rPr>
        <w:t xml:space="preserve"> и </w:t>
      </w:r>
      <w:r>
        <w:rPr>
          <w:rFonts w:ascii="Times New Roman" w:hAnsi="Times New Roman" w:cs="Times New Roman"/>
          <w:sz w:val="24"/>
          <w:szCs w:val="24"/>
        </w:rPr>
        <w:t>един</w:t>
      </w:r>
      <w:r w:rsidRPr="00535EE6">
        <w:rPr>
          <w:rFonts w:ascii="Times New Roman" w:hAnsi="Times New Roman" w:cs="Times New Roman"/>
          <w:sz w:val="24"/>
          <w:szCs w:val="24"/>
        </w:rPr>
        <w:t xml:space="preserve"> 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4A3039" w:rsidRPr="004A3039" w:rsidTr="00CB6D4A">
        <w:trPr>
          <w:trHeight w:val="426"/>
          <w:jc w:val="center"/>
        </w:trPr>
        <w:tc>
          <w:tcPr>
            <w:tcW w:w="4608" w:type="dxa"/>
          </w:tcPr>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250FF1" w:rsidRPr="00535EE6" w:rsidRDefault="00250FF1"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0068486D" w:rsidRPr="00535EE6">
              <w:rPr>
                <w:rStyle w:val="af0"/>
                <w:rFonts w:ascii="Times New Roman" w:hAnsi="Times New Roman" w:cs="Times New Roman"/>
                <w:i/>
                <w:snapToGrid w:val="0"/>
                <w:sz w:val="24"/>
                <w:szCs w:val="24"/>
              </w:rPr>
              <w:footnoteReference w:id="5"/>
            </w:r>
            <w:r w:rsidRPr="00535EE6">
              <w:rPr>
                <w:rFonts w:ascii="Times New Roman" w:hAnsi="Times New Roman" w:cs="Times New Roman"/>
                <w:i/>
                <w:snapToGrid w:val="0"/>
                <w:sz w:val="24"/>
                <w:szCs w:val="24"/>
              </w:rPr>
              <w:t>.)</w:t>
            </w:r>
          </w:p>
          <w:p w:rsidR="004A3039" w:rsidRPr="00535EE6" w:rsidRDefault="004A3039" w:rsidP="00CB6D4A">
            <w:pPr>
              <w:spacing w:after="0"/>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CB6D4A">
            <w:pPr>
              <w:spacing w:after="12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rsidR="004A3039" w:rsidRPr="00535EE6" w:rsidRDefault="004A3039" w:rsidP="006E361D">
            <w:pPr>
              <w:spacing w:after="24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За БЕНЕФИЦИЕНТА:</w:t>
            </w:r>
          </w:p>
          <w:p w:rsidR="004A3039" w:rsidRPr="00535EE6" w:rsidRDefault="004A3039" w:rsidP="007B5BFE">
            <w:pPr>
              <w:spacing w:after="0" w:line="240" w:lineRule="auto"/>
              <w:jc w:val="both"/>
              <w:rPr>
                <w:rFonts w:ascii="Times New Roman" w:hAnsi="Times New Roman" w:cs="Times New Roman"/>
                <w:b/>
                <w:snapToGrid w:val="0"/>
                <w:sz w:val="24"/>
                <w:szCs w:val="24"/>
              </w:rPr>
            </w:pPr>
          </w:p>
          <w:p w:rsidR="004A3039" w:rsidRPr="00535EE6" w:rsidRDefault="004A3039" w:rsidP="007B5BFE">
            <w:pPr>
              <w:spacing w:before="60" w:after="12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6E361D">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6E361D">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w:t>
            </w:r>
          </w:p>
          <w:p w:rsidR="004A3039" w:rsidRPr="00535EE6" w:rsidRDefault="004A3039" w:rsidP="00513B0A">
            <w:pPr>
              <w:spacing w:before="120" w:after="12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6E361D">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6E361D">
            <w:pPr>
              <w:spacing w:after="12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6E361D">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D10155" w:rsidRPr="00535EE6" w:rsidRDefault="00D10155" w:rsidP="00D10155">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 (име, презиме, фамилия и длъжност на лице с право на втори подпис) </w:t>
            </w:r>
          </w:p>
          <w:p w:rsidR="00D10155" w:rsidRPr="00535EE6" w:rsidRDefault="00D10155" w:rsidP="00D10155">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820815" w:rsidRDefault="00D10155" w:rsidP="00D10155">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bl>
    <w:p w:rsidR="009D3C9B"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p>
    <w:p w:rsidR="009D3C9B" w:rsidRPr="00570938"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r w:rsidRPr="00570938">
        <w:rPr>
          <w:rFonts w:ascii="Times New Roman" w:eastAsia="Times New Roman" w:hAnsi="Times New Roman" w:cs="Times New Roman"/>
          <w:b/>
          <w:sz w:val="24"/>
          <w:szCs w:val="24"/>
          <w:lang w:eastAsia="fr-FR"/>
        </w:rPr>
        <w:t xml:space="preserve">ПРЕДСЕДАТЕЛ НА </w:t>
      </w:r>
    </w:p>
    <w:p w:rsidR="009D3C9B" w:rsidRPr="00570938"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r w:rsidRPr="00570938">
        <w:rPr>
          <w:rFonts w:ascii="Times New Roman" w:eastAsia="Times New Roman" w:hAnsi="Times New Roman" w:cs="Times New Roman"/>
          <w:b/>
          <w:sz w:val="24"/>
          <w:szCs w:val="24"/>
          <w:lang w:eastAsia="fr-FR"/>
        </w:rPr>
        <w:t>УС НА МИГ</w:t>
      </w:r>
      <w:r w:rsidR="00C7363B">
        <w:rPr>
          <w:rFonts w:ascii="Times New Roman" w:eastAsia="Times New Roman" w:hAnsi="Times New Roman" w:cs="Times New Roman"/>
          <w:b/>
          <w:sz w:val="24"/>
          <w:szCs w:val="24"/>
          <w:lang w:eastAsia="fr-FR"/>
        </w:rPr>
        <w:t xml:space="preserve"> ПОМОРИЕ</w:t>
      </w:r>
      <w:r w:rsidR="00DF0EFC">
        <w:rPr>
          <w:rStyle w:val="af0"/>
          <w:rFonts w:ascii="Times New Roman" w:eastAsia="Times New Roman" w:hAnsi="Times New Roman" w:cs="Times New Roman"/>
          <w:b/>
          <w:sz w:val="24"/>
          <w:szCs w:val="24"/>
          <w:lang w:eastAsia="fr-FR"/>
        </w:rPr>
        <w:footnoteReference w:id="6"/>
      </w:r>
      <w:r>
        <w:rPr>
          <w:rFonts w:ascii="Times New Roman" w:eastAsia="Times New Roman" w:hAnsi="Times New Roman" w:cs="Times New Roman"/>
          <w:b/>
          <w:sz w:val="24"/>
          <w:szCs w:val="24"/>
          <w:lang w:eastAsia="fr-FR"/>
        </w:rPr>
        <w:t>:</w:t>
      </w:r>
      <w:r w:rsidRPr="00570938">
        <w:rPr>
          <w:rFonts w:ascii="Times New Roman" w:eastAsia="Times New Roman" w:hAnsi="Times New Roman" w:cs="Times New Roman"/>
          <w:b/>
          <w:sz w:val="24"/>
          <w:szCs w:val="24"/>
          <w:lang w:eastAsia="fr-FR"/>
        </w:rPr>
        <w:t xml:space="preserve">                                </w:t>
      </w:r>
      <w:r w:rsidRPr="00570938">
        <w:rPr>
          <w:rFonts w:ascii="Times New Roman" w:eastAsia="Times New Roman" w:hAnsi="Times New Roman" w:cs="Times New Roman"/>
          <w:b/>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b/>
          <w:sz w:val="24"/>
          <w:szCs w:val="24"/>
          <w:lang w:eastAsia="fr-FR"/>
        </w:rPr>
      </w:pP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sz w:val="24"/>
          <w:szCs w:val="24"/>
          <w:lang w:eastAsia="fr-FR"/>
        </w:rPr>
        <w:t>………………………………..</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w:t>
      </w:r>
      <w:r w:rsidRPr="00570938">
        <w:rPr>
          <w:rFonts w:ascii="Times New Roman" w:eastAsia="Times New Roman" w:hAnsi="Times New Roman" w:cs="Times New Roman"/>
          <w:i/>
          <w:sz w:val="24"/>
          <w:szCs w:val="24"/>
          <w:lang w:eastAsia="fr-FR"/>
        </w:rPr>
        <w:t>име</w:t>
      </w:r>
      <w:r>
        <w:rPr>
          <w:rFonts w:ascii="Times New Roman" w:eastAsia="Times New Roman" w:hAnsi="Times New Roman" w:cs="Times New Roman"/>
          <w:i/>
          <w:sz w:val="24"/>
          <w:szCs w:val="24"/>
          <w:lang w:eastAsia="fr-FR"/>
        </w:rPr>
        <w:t xml:space="preserve">, презиме, фамилия </w:t>
      </w:r>
      <w:r w:rsidRPr="00570938">
        <w:rPr>
          <w:rFonts w:ascii="Times New Roman" w:eastAsia="Times New Roman" w:hAnsi="Times New Roman" w:cs="Times New Roman"/>
          <w:i/>
          <w:sz w:val="24"/>
          <w:szCs w:val="24"/>
          <w:lang w:eastAsia="fr-FR"/>
        </w:rPr>
        <w:t xml:space="preserve"> и длъжност на лицето</w:t>
      </w:r>
      <w:r>
        <w:rPr>
          <w:rFonts w:ascii="Times New Roman" w:eastAsia="Times New Roman" w:hAnsi="Times New Roman" w:cs="Times New Roman"/>
          <w:i/>
          <w:sz w:val="24"/>
          <w:szCs w:val="24"/>
          <w:lang w:eastAsia="fr-FR"/>
        </w:rPr>
        <w:t>)</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sz w:val="24"/>
          <w:szCs w:val="24"/>
          <w:lang w:eastAsia="fr-FR"/>
        </w:rPr>
        <w:t>[подпис]</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i/>
          <w:sz w:val="24"/>
          <w:szCs w:val="24"/>
          <w:lang w:eastAsia="fr-FR"/>
        </w:rPr>
      </w:pPr>
      <w:r w:rsidRPr="00570938">
        <w:rPr>
          <w:rFonts w:ascii="Times New Roman" w:eastAsia="Times New Roman" w:hAnsi="Times New Roman" w:cs="Times New Roman"/>
          <w:i/>
          <w:sz w:val="24"/>
          <w:szCs w:val="24"/>
          <w:lang w:eastAsia="fr-FR"/>
        </w:rPr>
        <w:t>Дата: ………………………. г.</w:t>
      </w:r>
    </w:p>
    <w:p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513B0A">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29E" w:rsidRDefault="0084329E" w:rsidP="0068486D">
      <w:pPr>
        <w:spacing w:after="0" w:line="240" w:lineRule="auto"/>
      </w:pPr>
      <w:r>
        <w:separator/>
      </w:r>
    </w:p>
  </w:endnote>
  <w:endnote w:type="continuationSeparator" w:id="0">
    <w:p w:rsidR="0084329E" w:rsidRDefault="0084329E"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29E" w:rsidRDefault="0084329E" w:rsidP="0068486D">
      <w:pPr>
        <w:spacing w:after="0" w:line="240" w:lineRule="auto"/>
      </w:pPr>
      <w:r>
        <w:separator/>
      </w:r>
    </w:p>
  </w:footnote>
  <w:footnote w:type="continuationSeparator" w:id="0">
    <w:p w:rsidR="0084329E" w:rsidRDefault="0084329E" w:rsidP="0068486D">
      <w:pPr>
        <w:spacing w:after="0" w:line="240" w:lineRule="auto"/>
      </w:pPr>
      <w:r>
        <w:continuationSeparator/>
      </w:r>
    </w:p>
  </w:footnote>
  <w:footnote w:id="1">
    <w:p w:rsidR="00C862A9" w:rsidRPr="0080042A" w:rsidRDefault="00C862A9" w:rsidP="00663D0E">
      <w:pPr>
        <w:pStyle w:val="ae"/>
        <w:rPr>
          <w:rFonts w:ascii="Times New Roman" w:hAnsi="Times New Roman" w:cs="Times New Roman"/>
        </w:rPr>
      </w:pPr>
      <w:r w:rsidRPr="0080042A">
        <w:rPr>
          <w:rStyle w:val="af0"/>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C862A9" w:rsidRPr="0080042A" w:rsidRDefault="00C862A9" w:rsidP="00663D0E">
      <w:pPr>
        <w:pStyle w:val="ae"/>
      </w:pPr>
      <w:r>
        <w:rPr>
          <w:rStyle w:val="af0"/>
        </w:rPr>
        <w:footnoteRef/>
      </w:r>
      <w:r>
        <w:t xml:space="preserve"> </w:t>
      </w:r>
      <w:r w:rsidRPr="0080042A">
        <w:rPr>
          <w:rFonts w:ascii="Times New Roman" w:hAnsi="Times New Roman" w:cs="Times New Roman"/>
        </w:rPr>
        <w:t>Посочва се номера на процедурата.</w:t>
      </w:r>
    </w:p>
  </w:footnote>
  <w:footnote w:id="3">
    <w:p w:rsidR="00C862A9" w:rsidRPr="002963C3" w:rsidRDefault="00C862A9" w:rsidP="00663D0E">
      <w:pPr>
        <w:pStyle w:val="ae"/>
        <w:rPr>
          <w:rFonts w:ascii="Times New Roman" w:hAnsi="Times New Roman" w:cs="Times New Roman"/>
        </w:rPr>
      </w:pPr>
      <w:r w:rsidRPr="002963C3">
        <w:rPr>
          <w:rStyle w:val="af0"/>
          <w:rFonts w:ascii="Times New Roman" w:hAnsi="Times New Roman" w:cs="Times New Roman"/>
        </w:rPr>
        <w:footnoteRef/>
      </w:r>
      <w:r w:rsidRPr="002963C3">
        <w:rPr>
          <w:rFonts w:ascii="Times New Roman" w:hAnsi="Times New Roman" w:cs="Times New Roman"/>
        </w:rPr>
        <w:t xml:space="preserve"> </w:t>
      </w:r>
      <w:r w:rsidRPr="002963C3">
        <w:rPr>
          <w:rFonts w:ascii="Times New Roman" w:hAnsi="Times New Roman" w:cs="Times New Roman"/>
        </w:rPr>
        <w:t>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rsidR="00C862A9" w:rsidRDefault="00C862A9" w:rsidP="009D3C9B">
      <w:pPr>
        <w:pStyle w:val="ae"/>
      </w:pPr>
      <w:r w:rsidRPr="004031C1">
        <w:rPr>
          <w:rStyle w:val="af0"/>
        </w:rPr>
        <w:footnoteRef/>
      </w:r>
      <w:r w:rsidRPr="004031C1">
        <w:rPr>
          <w:rStyle w:val="af0"/>
        </w:rPr>
        <w:t xml:space="preserve"> </w:t>
      </w:r>
      <w:r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5">
    <w:p w:rsidR="00C862A9" w:rsidRPr="0068486D" w:rsidRDefault="00C862A9">
      <w:pPr>
        <w:pStyle w:val="ae"/>
        <w:rPr>
          <w:rFonts w:ascii="Times New Roman" w:hAnsi="Times New Roman" w:cs="Times New Roman"/>
          <w:sz w:val="18"/>
          <w:szCs w:val="18"/>
        </w:rPr>
      </w:pPr>
      <w:r w:rsidRPr="0068486D">
        <w:rPr>
          <w:rStyle w:val="af0"/>
          <w:rFonts w:ascii="Times New Roman" w:hAnsi="Times New Roman" w:cs="Times New Roman"/>
          <w:sz w:val="18"/>
          <w:szCs w:val="18"/>
        </w:rPr>
        <w:footnoteRef/>
      </w:r>
      <w:r w:rsidRPr="0068486D">
        <w:rPr>
          <w:rFonts w:ascii="Times New Roman" w:hAnsi="Times New Roman" w:cs="Times New Roman"/>
          <w:sz w:val="18"/>
          <w:szCs w:val="18"/>
        </w:rPr>
        <w:t xml:space="preserve"> </w:t>
      </w:r>
      <w:r w:rsidRPr="0068486D">
        <w:rPr>
          <w:rFonts w:ascii="Times New Roman" w:hAnsi="Times New Roman" w:cs="Times New Roman"/>
          <w:sz w:val="18"/>
          <w:szCs w:val="18"/>
        </w:rPr>
        <w:t>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Pr>
          <w:rFonts w:ascii="Times New Roman" w:hAnsi="Times New Roman" w:cs="Times New Roman"/>
          <w:sz w:val="18"/>
          <w:szCs w:val="18"/>
        </w:rPr>
        <w:t xml:space="preserve"> </w:t>
      </w:r>
    </w:p>
  </w:footnote>
  <w:footnote w:id="6">
    <w:p w:rsidR="00C862A9" w:rsidRPr="00DF0EFC" w:rsidRDefault="00C862A9">
      <w:pPr>
        <w:pStyle w:val="ae"/>
      </w:pPr>
      <w:r>
        <w:rPr>
          <w:rStyle w:val="af0"/>
        </w:rPr>
        <w:footnoteRef/>
      </w:r>
      <w:r>
        <w:t xml:space="preserve"> </w:t>
      </w:r>
      <w:r w:rsidRPr="00DF0EFC">
        <w:rPr>
          <w:rFonts w:ascii="Times New Roman" w:hAnsi="Times New Roman" w:cs="Times New Roman"/>
          <w:sz w:val="18"/>
          <w:szCs w:val="18"/>
        </w:rPr>
        <w:t>Председател на УО на МИГ или овластено от него лице</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026E"/>
    <w:rsid w:val="00002389"/>
    <w:rsid w:val="00003B99"/>
    <w:rsid w:val="00004D85"/>
    <w:rsid w:val="00005C61"/>
    <w:rsid w:val="0001004B"/>
    <w:rsid w:val="000102DB"/>
    <w:rsid w:val="00011F03"/>
    <w:rsid w:val="00014170"/>
    <w:rsid w:val="0001743D"/>
    <w:rsid w:val="0002059C"/>
    <w:rsid w:val="00036F79"/>
    <w:rsid w:val="00037B2F"/>
    <w:rsid w:val="000524A5"/>
    <w:rsid w:val="0005608C"/>
    <w:rsid w:val="00060F02"/>
    <w:rsid w:val="0006505F"/>
    <w:rsid w:val="00066823"/>
    <w:rsid w:val="000743C1"/>
    <w:rsid w:val="000776A5"/>
    <w:rsid w:val="00082379"/>
    <w:rsid w:val="000832AB"/>
    <w:rsid w:val="00084176"/>
    <w:rsid w:val="000874D9"/>
    <w:rsid w:val="000941BC"/>
    <w:rsid w:val="00097D56"/>
    <w:rsid w:val="000A384B"/>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E7CFF"/>
    <w:rsid w:val="000F2C57"/>
    <w:rsid w:val="00100413"/>
    <w:rsid w:val="00103869"/>
    <w:rsid w:val="001039BB"/>
    <w:rsid w:val="00104BA1"/>
    <w:rsid w:val="0012034B"/>
    <w:rsid w:val="00123C46"/>
    <w:rsid w:val="00123E22"/>
    <w:rsid w:val="0013005F"/>
    <w:rsid w:val="001345C8"/>
    <w:rsid w:val="00151AC7"/>
    <w:rsid w:val="00156F8C"/>
    <w:rsid w:val="001628DF"/>
    <w:rsid w:val="00163F4A"/>
    <w:rsid w:val="001676E7"/>
    <w:rsid w:val="00167A52"/>
    <w:rsid w:val="00171FC5"/>
    <w:rsid w:val="00172340"/>
    <w:rsid w:val="00172D04"/>
    <w:rsid w:val="00174206"/>
    <w:rsid w:val="0018291D"/>
    <w:rsid w:val="001950AC"/>
    <w:rsid w:val="0019617D"/>
    <w:rsid w:val="00196FA6"/>
    <w:rsid w:val="00197909"/>
    <w:rsid w:val="001A54DF"/>
    <w:rsid w:val="001A7876"/>
    <w:rsid w:val="001B2BF9"/>
    <w:rsid w:val="001B49C4"/>
    <w:rsid w:val="001B761A"/>
    <w:rsid w:val="001C293A"/>
    <w:rsid w:val="001C2BA5"/>
    <w:rsid w:val="001C5AFE"/>
    <w:rsid w:val="001D091A"/>
    <w:rsid w:val="001D1F1F"/>
    <w:rsid w:val="001D5D93"/>
    <w:rsid w:val="001D7D8A"/>
    <w:rsid w:val="001F0EA0"/>
    <w:rsid w:val="002101BA"/>
    <w:rsid w:val="00214D8C"/>
    <w:rsid w:val="00215C98"/>
    <w:rsid w:val="00222586"/>
    <w:rsid w:val="00222FF7"/>
    <w:rsid w:val="00226B81"/>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2925"/>
    <w:rsid w:val="002822F6"/>
    <w:rsid w:val="0028551E"/>
    <w:rsid w:val="002902E7"/>
    <w:rsid w:val="00292F80"/>
    <w:rsid w:val="002979BB"/>
    <w:rsid w:val="002A1287"/>
    <w:rsid w:val="002A2CF5"/>
    <w:rsid w:val="002A3E0C"/>
    <w:rsid w:val="002B0561"/>
    <w:rsid w:val="002B1CB1"/>
    <w:rsid w:val="002B38FD"/>
    <w:rsid w:val="002B6FB4"/>
    <w:rsid w:val="002B7AD7"/>
    <w:rsid w:val="002C11D9"/>
    <w:rsid w:val="002C2284"/>
    <w:rsid w:val="002C5E60"/>
    <w:rsid w:val="002D4072"/>
    <w:rsid w:val="002F2F1E"/>
    <w:rsid w:val="00301093"/>
    <w:rsid w:val="003010B8"/>
    <w:rsid w:val="00303FBF"/>
    <w:rsid w:val="0030464F"/>
    <w:rsid w:val="003046FC"/>
    <w:rsid w:val="00310454"/>
    <w:rsid w:val="0031128E"/>
    <w:rsid w:val="00311797"/>
    <w:rsid w:val="00311CF2"/>
    <w:rsid w:val="00312DDA"/>
    <w:rsid w:val="00315149"/>
    <w:rsid w:val="00315B82"/>
    <w:rsid w:val="0032098B"/>
    <w:rsid w:val="003218E8"/>
    <w:rsid w:val="0032598E"/>
    <w:rsid w:val="00331469"/>
    <w:rsid w:val="00333F5C"/>
    <w:rsid w:val="00335DE8"/>
    <w:rsid w:val="00341985"/>
    <w:rsid w:val="00345EF1"/>
    <w:rsid w:val="0035071F"/>
    <w:rsid w:val="00352EBC"/>
    <w:rsid w:val="0035472B"/>
    <w:rsid w:val="0037150C"/>
    <w:rsid w:val="00374F11"/>
    <w:rsid w:val="00377A4E"/>
    <w:rsid w:val="0038072B"/>
    <w:rsid w:val="00382439"/>
    <w:rsid w:val="00384402"/>
    <w:rsid w:val="00391271"/>
    <w:rsid w:val="003A3766"/>
    <w:rsid w:val="003A6056"/>
    <w:rsid w:val="003B01A2"/>
    <w:rsid w:val="003B0FEF"/>
    <w:rsid w:val="003C7990"/>
    <w:rsid w:val="003D0B46"/>
    <w:rsid w:val="003D442C"/>
    <w:rsid w:val="003E0795"/>
    <w:rsid w:val="003E130A"/>
    <w:rsid w:val="003E53EF"/>
    <w:rsid w:val="003F13E4"/>
    <w:rsid w:val="003F32F8"/>
    <w:rsid w:val="003F3625"/>
    <w:rsid w:val="00401DDC"/>
    <w:rsid w:val="004031C1"/>
    <w:rsid w:val="004040E5"/>
    <w:rsid w:val="00407374"/>
    <w:rsid w:val="00407DC2"/>
    <w:rsid w:val="004152CD"/>
    <w:rsid w:val="004157CD"/>
    <w:rsid w:val="00422CAF"/>
    <w:rsid w:val="00424C17"/>
    <w:rsid w:val="004302F3"/>
    <w:rsid w:val="00446218"/>
    <w:rsid w:val="00451CF6"/>
    <w:rsid w:val="004528B4"/>
    <w:rsid w:val="00460C5D"/>
    <w:rsid w:val="00462946"/>
    <w:rsid w:val="00463785"/>
    <w:rsid w:val="00464720"/>
    <w:rsid w:val="0046685C"/>
    <w:rsid w:val="00467BF2"/>
    <w:rsid w:val="004716C4"/>
    <w:rsid w:val="004724C3"/>
    <w:rsid w:val="004824BC"/>
    <w:rsid w:val="00485B8B"/>
    <w:rsid w:val="00494A33"/>
    <w:rsid w:val="004971F8"/>
    <w:rsid w:val="004975D6"/>
    <w:rsid w:val="004A3039"/>
    <w:rsid w:val="004A4720"/>
    <w:rsid w:val="004A78A7"/>
    <w:rsid w:val="004B03DF"/>
    <w:rsid w:val="004B7106"/>
    <w:rsid w:val="004C0649"/>
    <w:rsid w:val="004C132F"/>
    <w:rsid w:val="004C1F28"/>
    <w:rsid w:val="004C4A60"/>
    <w:rsid w:val="004D0E5C"/>
    <w:rsid w:val="004D3AD6"/>
    <w:rsid w:val="004D3C6F"/>
    <w:rsid w:val="004D69D5"/>
    <w:rsid w:val="004D792A"/>
    <w:rsid w:val="004E24A2"/>
    <w:rsid w:val="004E588C"/>
    <w:rsid w:val="004E6DA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7AD1"/>
    <w:rsid w:val="00547F15"/>
    <w:rsid w:val="0055196B"/>
    <w:rsid w:val="00552354"/>
    <w:rsid w:val="0055392D"/>
    <w:rsid w:val="00562D9C"/>
    <w:rsid w:val="00562F5D"/>
    <w:rsid w:val="005650ED"/>
    <w:rsid w:val="00587F8C"/>
    <w:rsid w:val="005900A4"/>
    <w:rsid w:val="00596682"/>
    <w:rsid w:val="005A52C2"/>
    <w:rsid w:val="005A6FCD"/>
    <w:rsid w:val="005B0430"/>
    <w:rsid w:val="005B05C4"/>
    <w:rsid w:val="005B7D2B"/>
    <w:rsid w:val="005C4899"/>
    <w:rsid w:val="005D18CC"/>
    <w:rsid w:val="005D25DA"/>
    <w:rsid w:val="005D2B8D"/>
    <w:rsid w:val="005D6A9A"/>
    <w:rsid w:val="005E197A"/>
    <w:rsid w:val="005E1BD7"/>
    <w:rsid w:val="005E3137"/>
    <w:rsid w:val="005F1A33"/>
    <w:rsid w:val="005F7816"/>
    <w:rsid w:val="00603A23"/>
    <w:rsid w:val="0060500C"/>
    <w:rsid w:val="00605054"/>
    <w:rsid w:val="00611F64"/>
    <w:rsid w:val="00622568"/>
    <w:rsid w:val="00622931"/>
    <w:rsid w:val="006230EB"/>
    <w:rsid w:val="0063026E"/>
    <w:rsid w:val="0063399B"/>
    <w:rsid w:val="0063626D"/>
    <w:rsid w:val="00637B42"/>
    <w:rsid w:val="0064540F"/>
    <w:rsid w:val="00646CAD"/>
    <w:rsid w:val="006476EC"/>
    <w:rsid w:val="006531AC"/>
    <w:rsid w:val="006557D0"/>
    <w:rsid w:val="00656AC7"/>
    <w:rsid w:val="00656EEF"/>
    <w:rsid w:val="00660158"/>
    <w:rsid w:val="00660F43"/>
    <w:rsid w:val="00663805"/>
    <w:rsid w:val="00663D0E"/>
    <w:rsid w:val="0066482B"/>
    <w:rsid w:val="00665F9B"/>
    <w:rsid w:val="006774AD"/>
    <w:rsid w:val="0068486D"/>
    <w:rsid w:val="00687A28"/>
    <w:rsid w:val="00691F90"/>
    <w:rsid w:val="00693675"/>
    <w:rsid w:val="0069535E"/>
    <w:rsid w:val="006A4844"/>
    <w:rsid w:val="006A6F6D"/>
    <w:rsid w:val="006B1F98"/>
    <w:rsid w:val="006C01A7"/>
    <w:rsid w:val="006C1F86"/>
    <w:rsid w:val="006C7A80"/>
    <w:rsid w:val="006D03FA"/>
    <w:rsid w:val="006E005A"/>
    <w:rsid w:val="006E0688"/>
    <w:rsid w:val="006E0A15"/>
    <w:rsid w:val="006E0A1C"/>
    <w:rsid w:val="006E361D"/>
    <w:rsid w:val="006E55CC"/>
    <w:rsid w:val="006F03C7"/>
    <w:rsid w:val="006F0B7D"/>
    <w:rsid w:val="006F25F6"/>
    <w:rsid w:val="006F5DA7"/>
    <w:rsid w:val="00700DA1"/>
    <w:rsid w:val="007017BC"/>
    <w:rsid w:val="00715A57"/>
    <w:rsid w:val="007162C0"/>
    <w:rsid w:val="00725ACC"/>
    <w:rsid w:val="00741C6F"/>
    <w:rsid w:val="007465F8"/>
    <w:rsid w:val="00755260"/>
    <w:rsid w:val="007654F4"/>
    <w:rsid w:val="00765BB8"/>
    <w:rsid w:val="00767B34"/>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D05C1"/>
    <w:rsid w:val="007D09BC"/>
    <w:rsid w:val="007D2A25"/>
    <w:rsid w:val="007D7D1E"/>
    <w:rsid w:val="007D7D5E"/>
    <w:rsid w:val="007E3551"/>
    <w:rsid w:val="007F1C22"/>
    <w:rsid w:val="007F3580"/>
    <w:rsid w:val="007F6A0E"/>
    <w:rsid w:val="008009E5"/>
    <w:rsid w:val="00817692"/>
    <w:rsid w:val="00820815"/>
    <w:rsid w:val="00820E36"/>
    <w:rsid w:val="00821E5D"/>
    <w:rsid w:val="008267CB"/>
    <w:rsid w:val="0084329E"/>
    <w:rsid w:val="00844829"/>
    <w:rsid w:val="00854B99"/>
    <w:rsid w:val="008554CA"/>
    <w:rsid w:val="00860A46"/>
    <w:rsid w:val="00861679"/>
    <w:rsid w:val="0086265F"/>
    <w:rsid w:val="008639F4"/>
    <w:rsid w:val="008677C3"/>
    <w:rsid w:val="00871A90"/>
    <w:rsid w:val="0087282F"/>
    <w:rsid w:val="00875088"/>
    <w:rsid w:val="0087760B"/>
    <w:rsid w:val="00877F53"/>
    <w:rsid w:val="00884D40"/>
    <w:rsid w:val="0089207C"/>
    <w:rsid w:val="00897249"/>
    <w:rsid w:val="008A1E51"/>
    <w:rsid w:val="008A7C49"/>
    <w:rsid w:val="008B0EC0"/>
    <w:rsid w:val="008B5EB6"/>
    <w:rsid w:val="008C45BB"/>
    <w:rsid w:val="008D0854"/>
    <w:rsid w:val="008D0A1A"/>
    <w:rsid w:val="008D2183"/>
    <w:rsid w:val="008D57C4"/>
    <w:rsid w:val="008D7FC3"/>
    <w:rsid w:val="008E4CC9"/>
    <w:rsid w:val="008E6E83"/>
    <w:rsid w:val="008E7AAB"/>
    <w:rsid w:val="0090250B"/>
    <w:rsid w:val="00903385"/>
    <w:rsid w:val="009122FD"/>
    <w:rsid w:val="00913119"/>
    <w:rsid w:val="00913432"/>
    <w:rsid w:val="00914639"/>
    <w:rsid w:val="009420A1"/>
    <w:rsid w:val="0094377F"/>
    <w:rsid w:val="009460AC"/>
    <w:rsid w:val="00946D61"/>
    <w:rsid w:val="0095413B"/>
    <w:rsid w:val="0095794F"/>
    <w:rsid w:val="00966E3E"/>
    <w:rsid w:val="00972435"/>
    <w:rsid w:val="00974773"/>
    <w:rsid w:val="00985F4E"/>
    <w:rsid w:val="009A0DD7"/>
    <w:rsid w:val="009A30E7"/>
    <w:rsid w:val="009A7C1B"/>
    <w:rsid w:val="009B05F6"/>
    <w:rsid w:val="009B24A1"/>
    <w:rsid w:val="009B36AE"/>
    <w:rsid w:val="009B49C4"/>
    <w:rsid w:val="009B5554"/>
    <w:rsid w:val="009B5D7E"/>
    <w:rsid w:val="009B5EDB"/>
    <w:rsid w:val="009B76EC"/>
    <w:rsid w:val="009B7956"/>
    <w:rsid w:val="009C4CB8"/>
    <w:rsid w:val="009D0929"/>
    <w:rsid w:val="009D0F93"/>
    <w:rsid w:val="009D131F"/>
    <w:rsid w:val="009D34CC"/>
    <w:rsid w:val="009D3C9B"/>
    <w:rsid w:val="009E04B9"/>
    <w:rsid w:val="009E0DA7"/>
    <w:rsid w:val="009E25B2"/>
    <w:rsid w:val="009F2AAB"/>
    <w:rsid w:val="009F4B04"/>
    <w:rsid w:val="00A0634E"/>
    <w:rsid w:val="00A10E00"/>
    <w:rsid w:val="00A1693E"/>
    <w:rsid w:val="00A17611"/>
    <w:rsid w:val="00A2161D"/>
    <w:rsid w:val="00A219FB"/>
    <w:rsid w:val="00A223B7"/>
    <w:rsid w:val="00A26509"/>
    <w:rsid w:val="00A30C8D"/>
    <w:rsid w:val="00A33620"/>
    <w:rsid w:val="00A3403E"/>
    <w:rsid w:val="00A40132"/>
    <w:rsid w:val="00A40887"/>
    <w:rsid w:val="00A47148"/>
    <w:rsid w:val="00A54820"/>
    <w:rsid w:val="00A551E0"/>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6B01"/>
    <w:rsid w:val="00AD5300"/>
    <w:rsid w:val="00AD5DCE"/>
    <w:rsid w:val="00AD7C74"/>
    <w:rsid w:val="00AE285F"/>
    <w:rsid w:val="00AE60F9"/>
    <w:rsid w:val="00AE66C6"/>
    <w:rsid w:val="00AE7462"/>
    <w:rsid w:val="00AF088A"/>
    <w:rsid w:val="00AF28D0"/>
    <w:rsid w:val="00AF4131"/>
    <w:rsid w:val="00AF54F7"/>
    <w:rsid w:val="00AF56F4"/>
    <w:rsid w:val="00AF615E"/>
    <w:rsid w:val="00B01A8C"/>
    <w:rsid w:val="00B01BA1"/>
    <w:rsid w:val="00B02D19"/>
    <w:rsid w:val="00B0459D"/>
    <w:rsid w:val="00B06128"/>
    <w:rsid w:val="00B20B5B"/>
    <w:rsid w:val="00B21CE1"/>
    <w:rsid w:val="00B32FE0"/>
    <w:rsid w:val="00B415F2"/>
    <w:rsid w:val="00B42FF2"/>
    <w:rsid w:val="00B47485"/>
    <w:rsid w:val="00B5292D"/>
    <w:rsid w:val="00B56CB5"/>
    <w:rsid w:val="00B627DF"/>
    <w:rsid w:val="00B62D8D"/>
    <w:rsid w:val="00B630BA"/>
    <w:rsid w:val="00B65C45"/>
    <w:rsid w:val="00B7472B"/>
    <w:rsid w:val="00B811DB"/>
    <w:rsid w:val="00B87153"/>
    <w:rsid w:val="00B918F8"/>
    <w:rsid w:val="00B91A6A"/>
    <w:rsid w:val="00B93530"/>
    <w:rsid w:val="00B94CE4"/>
    <w:rsid w:val="00B95BED"/>
    <w:rsid w:val="00BA419C"/>
    <w:rsid w:val="00BA7DC3"/>
    <w:rsid w:val="00BB077C"/>
    <w:rsid w:val="00BC0244"/>
    <w:rsid w:val="00BD44F1"/>
    <w:rsid w:val="00BE1023"/>
    <w:rsid w:val="00BE2686"/>
    <w:rsid w:val="00BE391A"/>
    <w:rsid w:val="00BE7199"/>
    <w:rsid w:val="00BF0A9E"/>
    <w:rsid w:val="00BF32B6"/>
    <w:rsid w:val="00BF3860"/>
    <w:rsid w:val="00BF396B"/>
    <w:rsid w:val="00BF510B"/>
    <w:rsid w:val="00C02EB9"/>
    <w:rsid w:val="00C03767"/>
    <w:rsid w:val="00C13AD2"/>
    <w:rsid w:val="00C1581A"/>
    <w:rsid w:val="00C1591F"/>
    <w:rsid w:val="00C205F9"/>
    <w:rsid w:val="00C30636"/>
    <w:rsid w:val="00C32DF2"/>
    <w:rsid w:val="00C335BF"/>
    <w:rsid w:val="00C365F4"/>
    <w:rsid w:val="00C37034"/>
    <w:rsid w:val="00C43454"/>
    <w:rsid w:val="00C47BBB"/>
    <w:rsid w:val="00C47E49"/>
    <w:rsid w:val="00C61651"/>
    <w:rsid w:val="00C649A2"/>
    <w:rsid w:val="00C66130"/>
    <w:rsid w:val="00C7363B"/>
    <w:rsid w:val="00C76A87"/>
    <w:rsid w:val="00C81F26"/>
    <w:rsid w:val="00C82F91"/>
    <w:rsid w:val="00C846B9"/>
    <w:rsid w:val="00C862A9"/>
    <w:rsid w:val="00C91FBC"/>
    <w:rsid w:val="00C93CE6"/>
    <w:rsid w:val="00C94A5F"/>
    <w:rsid w:val="00CA3299"/>
    <w:rsid w:val="00CA41D8"/>
    <w:rsid w:val="00CB26D9"/>
    <w:rsid w:val="00CB3672"/>
    <w:rsid w:val="00CB574B"/>
    <w:rsid w:val="00CB6452"/>
    <w:rsid w:val="00CB6946"/>
    <w:rsid w:val="00CB6D4A"/>
    <w:rsid w:val="00CC7AD2"/>
    <w:rsid w:val="00CD28DE"/>
    <w:rsid w:val="00CD53A1"/>
    <w:rsid w:val="00CE1461"/>
    <w:rsid w:val="00CE2392"/>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61629"/>
    <w:rsid w:val="00D61768"/>
    <w:rsid w:val="00D6462E"/>
    <w:rsid w:val="00D667E6"/>
    <w:rsid w:val="00D7083B"/>
    <w:rsid w:val="00D71981"/>
    <w:rsid w:val="00D75304"/>
    <w:rsid w:val="00D76039"/>
    <w:rsid w:val="00D914A7"/>
    <w:rsid w:val="00D914C6"/>
    <w:rsid w:val="00D93956"/>
    <w:rsid w:val="00D9726C"/>
    <w:rsid w:val="00DA1624"/>
    <w:rsid w:val="00DA222B"/>
    <w:rsid w:val="00DA2A13"/>
    <w:rsid w:val="00DB2AF4"/>
    <w:rsid w:val="00DD603A"/>
    <w:rsid w:val="00DE0C25"/>
    <w:rsid w:val="00DE0FA0"/>
    <w:rsid w:val="00DE1D43"/>
    <w:rsid w:val="00DE6E51"/>
    <w:rsid w:val="00DF0A21"/>
    <w:rsid w:val="00DF0EFC"/>
    <w:rsid w:val="00E06529"/>
    <w:rsid w:val="00E13A6C"/>
    <w:rsid w:val="00E17658"/>
    <w:rsid w:val="00E17FA6"/>
    <w:rsid w:val="00E259C0"/>
    <w:rsid w:val="00E2787B"/>
    <w:rsid w:val="00E33D10"/>
    <w:rsid w:val="00E35A62"/>
    <w:rsid w:val="00E44C61"/>
    <w:rsid w:val="00E46425"/>
    <w:rsid w:val="00E478EE"/>
    <w:rsid w:val="00E5070A"/>
    <w:rsid w:val="00E547B7"/>
    <w:rsid w:val="00E641C8"/>
    <w:rsid w:val="00E76065"/>
    <w:rsid w:val="00E76AAC"/>
    <w:rsid w:val="00E8068D"/>
    <w:rsid w:val="00E8117B"/>
    <w:rsid w:val="00E838CC"/>
    <w:rsid w:val="00E85F14"/>
    <w:rsid w:val="00E87461"/>
    <w:rsid w:val="00E875E8"/>
    <w:rsid w:val="00E917C0"/>
    <w:rsid w:val="00E920CD"/>
    <w:rsid w:val="00E9481C"/>
    <w:rsid w:val="00EA047A"/>
    <w:rsid w:val="00EA0A2F"/>
    <w:rsid w:val="00EA2C3F"/>
    <w:rsid w:val="00EA5D8E"/>
    <w:rsid w:val="00EA5EEA"/>
    <w:rsid w:val="00EA7DD8"/>
    <w:rsid w:val="00EB0D37"/>
    <w:rsid w:val="00EB48B6"/>
    <w:rsid w:val="00EB4F19"/>
    <w:rsid w:val="00ED5CAB"/>
    <w:rsid w:val="00ED7EAF"/>
    <w:rsid w:val="00EE47F6"/>
    <w:rsid w:val="00EE4FAE"/>
    <w:rsid w:val="00EE61F8"/>
    <w:rsid w:val="00EF2F8E"/>
    <w:rsid w:val="00EF440B"/>
    <w:rsid w:val="00EF6D0F"/>
    <w:rsid w:val="00EF7010"/>
    <w:rsid w:val="00EF7A9A"/>
    <w:rsid w:val="00F007F8"/>
    <w:rsid w:val="00F00D4C"/>
    <w:rsid w:val="00F02665"/>
    <w:rsid w:val="00F05294"/>
    <w:rsid w:val="00F201F5"/>
    <w:rsid w:val="00F2688F"/>
    <w:rsid w:val="00F2692E"/>
    <w:rsid w:val="00F3636A"/>
    <w:rsid w:val="00F37492"/>
    <w:rsid w:val="00F43D53"/>
    <w:rsid w:val="00F4441B"/>
    <w:rsid w:val="00F47DF4"/>
    <w:rsid w:val="00F502EB"/>
    <w:rsid w:val="00F528E6"/>
    <w:rsid w:val="00F5592C"/>
    <w:rsid w:val="00F6367D"/>
    <w:rsid w:val="00F642AA"/>
    <w:rsid w:val="00F703B9"/>
    <w:rsid w:val="00F7478A"/>
    <w:rsid w:val="00F75D6B"/>
    <w:rsid w:val="00F76FB4"/>
    <w:rsid w:val="00F8018A"/>
    <w:rsid w:val="00F8629C"/>
    <w:rsid w:val="00F9010A"/>
    <w:rsid w:val="00F91014"/>
    <w:rsid w:val="00F92C1D"/>
    <w:rsid w:val="00F96D9D"/>
    <w:rsid w:val="00FA049D"/>
    <w:rsid w:val="00FA59A3"/>
    <w:rsid w:val="00FB39E2"/>
    <w:rsid w:val="00FC0DCB"/>
    <w:rsid w:val="00FC1768"/>
    <w:rsid w:val="00FC5BD7"/>
    <w:rsid w:val="00FD0D9C"/>
    <w:rsid w:val="00FD6F02"/>
    <w:rsid w:val="00FD74A1"/>
    <w:rsid w:val="00FE19F0"/>
    <w:rsid w:val="00FE561C"/>
    <w:rsid w:val="00FF2D7E"/>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17706DE-16D1-47A6-AB82-8872BA45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7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uiPriority w:val="99"/>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ae">
    <w:name w:val="footnote text"/>
    <w:basedOn w:val="a"/>
    <w:link w:val="af"/>
    <w:uiPriority w:val="99"/>
    <w:semiHidden/>
    <w:unhideWhenUsed/>
    <w:rsid w:val="0068486D"/>
    <w:pPr>
      <w:spacing w:after="0" w:line="240" w:lineRule="auto"/>
    </w:pPr>
    <w:rPr>
      <w:sz w:val="20"/>
      <w:szCs w:val="20"/>
    </w:rPr>
  </w:style>
  <w:style w:type="character" w:customStyle="1" w:styleId="af">
    <w:name w:val="Текст под линия Знак"/>
    <w:basedOn w:val="a0"/>
    <w:link w:val="ae"/>
    <w:uiPriority w:val="99"/>
    <w:semiHidden/>
    <w:rsid w:val="0068486D"/>
    <w:rPr>
      <w:sz w:val="20"/>
      <w:szCs w:val="20"/>
    </w:rPr>
  </w:style>
  <w:style w:type="character" w:styleId="af0">
    <w:name w:val="footnote reference"/>
    <w:basedOn w:val="a0"/>
    <w:uiPriority w:val="99"/>
    <w:semiHidden/>
    <w:unhideWhenUsed/>
    <w:rsid w:val="0068486D"/>
    <w:rPr>
      <w:vertAlign w:val="superscript"/>
    </w:rPr>
  </w:style>
  <w:style w:type="paragraph" w:styleId="af1">
    <w:name w:val="header"/>
    <w:basedOn w:val="a"/>
    <w:link w:val="af2"/>
    <w:uiPriority w:val="99"/>
    <w:unhideWhenUsed/>
    <w:rsid w:val="00F528E6"/>
    <w:pPr>
      <w:tabs>
        <w:tab w:val="center" w:pos="4536"/>
        <w:tab w:val="right" w:pos="9072"/>
      </w:tabs>
      <w:spacing w:after="0" w:line="240" w:lineRule="auto"/>
    </w:pPr>
  </w:style>
  <w:style w:type="character" w:customStyle="1" w:styleId="af2">
    <w:name w:val="Горен колонтитул Знак"/>
    <w:basedOn w:val="a0"/>
    <w:link w:val="af1"/>
    <w:uiPriority w:val="99"/>
    <w:rsid w:val="00F52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6D67C-85D8-4312-A7E4-395B65FE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2146</Words>
  <Characters>12238</Characters>
  <Application>Microsoft Office Word</Application>
  <DocSecurity>0</DocSecurity>
  <Lines>101</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Fujitsu</cp:lastModifiedBy>
  <cp:revision>6</cp:revision>
  <cp:lastPrinted>2016-07-12T07:56:00Z</cp:lastPrinted>
  <dcterms:created xsi:type="dcterms:W3CDTF">2019-01-15T21:13:00Z</dcterms:created>
  <dcterms:modified xsi:type="dcterms:W3CDTF">2019-01-21T11:42:00Z</dcterms:modified>
</cp:coreProperties>
</file>